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92" w:rsidRPr="00F87A52" w:rsidRDefault="00EC5A92" w:rsidP="00785418">
      <w:pPr>
        <w:tabs>
          <w:tab w:val="center" w:pos="4680"/>
          <w:tab w:val="right" w:pos="9360"/>
        </w:tabs>
        <w:spacing w:after="120"/>
        <w:rPr>
          <w:color w:val="auto"/>
          <w:lang w:val="en-CA"/>
        </w:rPr>
      </w:pPr>
    </w:p>
    <w:p w:rsidR="00EC5A92" w:rsidRDefault="00EC5A92" w:rsidP="00FA02A2">
      <w:pPr>
        <w:tabs>
          <w:tab w:val="left" w:pos="2160"/>
          <w:tab w:val="center" w:pos="4680"/>
          <w:tab w:val="right" w:pos="9360"/>
        </w:tabs>
        <w:rPr>
          <w:color w:val="auto"/>
          <w:sz w:val="20"/>
          <w:szCs w:val="20"/>
        </w:rPr>
      </w:pPr>
      <w:r w:rsidRPr="00F87A52">
        <w:rPr>
          <w:color w:val="auto"/>
          <w:lang w:val="en-CA"/>
        </w:rPr>
        <w:tab/>
      </w:r>
      <w:r w:rsidR="00097038">
        <w:rPr>
          <w:color w:val="auto"/>
          <w:lang w:val="en-CA"/>
        </w:rPr>
        <w:tab/>
      </w:r>
      <w:r w:rsidRPr="005D5F8F">
        <w:rPr>
          <w:b/>
          <w:bCs/>
          <w:color w:val="auto"/>
          <w:sz w:val="38"/>
          <w:szCs w:val="38"/>
        </w:rPr>
        <w:t>NRC INSPECTION MANUAL</w:t>
      </w:r>
      <w:r w:rsidRPr="005D5F8F">
        <w:rPr>
          <w:color w:val="auto"/>
          <w:sz w:val="38"/>
          <w:szCs w:val="38"/>
        </w:rPr>
        <w:tab/>
      </w:r>
      <w:r w:rsidRPr="005D5F8F">
        <w:rPr>
          <w:color w:val="auto"/>
          <w:sz w:val="20"/>
          <w:szCs w:val="20"/>
        </w:rPr>
        <w:t>I</w:t>
      </w:r>
      <w:r w:rsidR="00285949">
        <w:rPr>
          <w:color w:val="auto"/>
          <w:sz w:val="20"/>
          <w:szCs w:val="20"/>
        </w:rPr>
        <w:t>OEB</w:t>
      </w:r>
    </w:p>
    <w:p w:rsidR="00FA02A2" w:rsidRPr="005D5F8F" w:rsidRDefault="00FA02A2" w:rsidP="00FA02A2">
      <w:pPr>
        <w:tabs>
          <w:tab w:val="left" w:pos="2160"/>
          <w:tab w:val="center" w:pos="4680"/>
          <w:tab w:val="right" w:pos="9360"/>
        </w:tabs>
        <w:rPr>
          <w:color w:val="auto"/>
          <w:sz w:val="20"/>
          <w:szCs w:val="20"/>
        </w:rPr>
      </w:pPr>
    </w:p>
    <w:p w:rsidR="00EC5A92" w:rsidRPr="005D5F8F" w:rsidRDefault="00A67E81" w:rsidP="00785418">
      <w:pPr>
        <w:spacing w:line="2" w:lineRule="exact"/>
        <w:rPr>
          <w:color w:val="auto"/>
        </w:rPr>
      </w:pPr>
      <w:r>
        <w:rPr>
          <w:noProof/>
          <w:color w:val="auto"/>
        </w:rPr>
        <w:pict>
          <v:line id="_x0000_s1026" style="position:absolute;z-index:251657216;mso-position-horizontal-relative:margin" from="0,0" to="0,0" o:allowincell="f" strokecolor="#020000" strokeweight="1.92pt">
            <w10:wrap anchorx="margin"/>
          </v:line>
        </w:pict>
      </w:r>
    </w:p>
    <w:p w:rsidR="00EC5A92" w:rsidRPr="00022044" w:rsidRDefault="00634FE0" w:rsidP="00785418">
      <w:pPr>
        <w:pBdr>
          <w:top w:val="single" w:sz="18" w:space="1" w:color="auto"/>
          <w:bottom w:val="single" w:sz="18" w:space="1" w:color="auto"/>
        </w:pBdr>
        <w:jc w:val="center"/>
        <w:rPr>
          <w:color w:val="auto"/>
          <w:sz w:val="22"/>
          <w:szCs w:val="22"/>
        </w:rPr>
      </w:pPr>
      <w:r w:rsidRPr="00022044">
        <w:rPr>
          <w:color w:val="auto"/>
          <w:sz w:val="22"/>
          <w:szCs w:val="22"/>
        </w:rPr>
        <w:t xml:space="preserve">INSPECTION </w:t>
      </w:r>
      <w:r w:rsidR="00EC5A92" w:rsidRPr="00022044">
        <w:rPr>
          <w:color w:val="auto"/>
          <w:sz w:val="22"/>
          <w:szCs w:val="22"/>
        </w:rPr>
        <w:t xml:space="preserve">MANUAL CHAPTER </w:t>
      </w:r>
      <w:r w:rsidR="00F0327B" w:rsidRPr="00022044">
        <w:rPr>
          <w:color w:val="auto"/>
          <w:sz w:val="22"/>
          <w:szCs w:val="22"/>
        </w:rPr>
        <w:t>2523</w:t>
      </w:r>
    </w:p>
    <w:p w:rsidR="00E229B7" w:rsidRPr="00022044" w:rsidRDefault="00E229B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C10520" w:rsidRPr="00022044" w:rsidRDefault="00C1052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915C67" w:rsidRPr="00022044" w:rsidRDefault="00B948F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r w:rsidRPr="00022044">
        <w:rPr>
          <w:sz w:val="22"/>
          <w:szCs w:val="22"/>
        </w:rPr>
        <w:t xml:space="preserve">NRC </w:t>
      </w:r>
      <w:r w:rsidR="00F0327B" w:rsidRPr="00022044">
        <w:rPr>
          <w:sz w:val="22"/>
          <w:szCs w:val="22"/>
        </w:rPr>
        <w:t xml:space="preserve">APPLICATION OF </w:t>
      </w:r>
      <w:ins w:id="0" w:author="Author" w:date="2013-02-26T08:30:00Z">
        <w:r w:rsidR="00CB11A8" w:rsidRPr="00022044">
          <w:rPr>
            <w:sz w:val="22"/>
            <w:szCs w:val="22"/>
          </w:rPr>
          <w:t xml:space="preserve">THE REACTOR </w:t>
        </w:r>
      </w:ins>
      <w:r w:rsidR="00F0327B" w:rsidRPr="00022044">
        <w:rPr>
          <w:sz w:val="22"/>
          <w:szCs w:val="22"/>
        </w:rPr>
        <w:t>OPERATING EXPERIENCE</w:t>
      </w:r>
      <w:ins w:id="1" w:author="Author" w:date="2013-02-26T08:30:00Z">
        <w:r w:rsidR="00CB11A8" w:rsidRPr="00022044">
          <w:rPr>
            <w:sz w:val="22"/>
            <w:szCs w:val="22"/>
          </w:rPr>
          <w:t xml:space="preserve"> PROGRAM</w:t>
        </w:r>
      </w:ins>
    </w:p>
    <w:p w:rsidR="00E34518" w:rsidRPr="00022044" w:rsidRDefault="00915C6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sz w:val="22"/>
          <w:szCs w:val="22"/>
        </w:rPr>
        <w:sectPr w:rsidR="00E34518" w:rsidRPr="00022044" w:rsidSect="00022044">
          <w:type w:val="continuous"/>
          <w:pgSz w:w="12240" w:h="15840" w:code="1"/>
          <w:pgMar w:top="1080" w:right="1440" w:bottom="720" w:left="1440" w:header="1440" w:footer="1440" w:gutter="0"/>
          <w:pgNumType w:fmt="lowerRoman" w:start="1"/>
          <w:cols w:space="720"/>
          <w:docGrid w:linePitch="326"/>
        </w:sectPr>
      </w:pPr>
      <w:r w:rsidRPr="00022044">
        <w:rPr>
          <w:sz w:val="22"/>
          <w:szCs w:val="22"/>
        </w:rPr>
        <w:t xml:space="preserve">IN </w:t>
      </w:r>
      <w:ins w:id="2" w:author="Author" w:date="2013-02-26T08:30:00Z">
        <w:r w:rsidR="00CB11A8" w:rsidRPr="00022044">
          <w:rPr>
            <w:sz w:val="22"/>
            <w:szCs w:val="22"/>
          </w:rPr>
          <w:t>NRC</w:t>
        </w:r>
      </w:ins>
      <w:r w:rsidR="00CB11A8" w:rsidRPr="00022044">
        <w:rPr>
          <w:sz w:val="22"/>
          <w:szCs w:val="22"/>
        </w:rPr>
        <w:t xml:space="preserve"> </w:t>
      </w:r>
      <w:r w:rsidRPr="00022044">
        <w:rPr>
          <w:sz w:val="22"/>
          <w:szCs w:val="22"/>
        </w:rPr>
        <w:t>OVERSIGHT PROCESS</w:t>
      </w:r>
      <w:ins w:id="3" w:author="Author" w:date="2013-02-26T08:30:00Z">
        <w:r w:rsidR="00CB11A8" w:rsidRPr="00022044">
          <w:rPr>
            <w:sz w:val="22"/>
            <w:szCs w:val="22"/>
          </w:rPr>
          <w:t>ES</w:t>
        </w:r>
      </w:ins>
    </w:p>
    <w:p w:rsidR="00565880" w:rsidRPr="00022044" w:rsidRDefault="00AF5E02" w:rsidP="00785418">
      <w:pPr>
        <w:jc w:val="center"/>
        <w:rPr>
          <w:sz w:val="22"/>
          <w:szCs w:val="22"/>
        </w:rPr>
      </w:pPr>
      <w:r w:rsidRPr="00022044">
        <w:rPr>
          <w:sz w:val="22"/>
          <w:szCs w:val="22"/>
        </w:rPr>
        <w:lastRenderedPageBreak/>
        <w:t>Table of Contents</w:t>
      </w:r>
    </w:p>
    <w:p w:rsidR="00495B96" w:rsidRPr="000F09E3" w:rsidRDefault="00495B96" w:rsidP="00785418">
      <w:pPr>
        <w:rPr>
          <w:sz w:val="22"/>
          <w:szCs w:val="22"/>
        </w:rPr>
      </w:pPr>
    </w:p>
    <w:p w:rsidR="00042A4A" w:rsidRPr="000F09E3" w:rsidRDefault="00A67E81"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sz w:val="22"/>
          <w:szCs w:val="22"/>
        </w:rPr>
        <w:fldChar w:fldCharType="begin"/>
      </w:r>
      <w:r w:rsidR="00042A4A" w:rsidRPr="000F09E3">
        <w:rPr>
          <w:sz w:val="22"/>
          <w:szCs w:val="22"/>
        </w:rPr>
        <w:instrText xml:space="preserve"> TOC \f </w:instrText>
      </w:r>
      <w:r w:rsidRPr="000F09E3">
        <w:rPr>
          <w:sz w:val="22"/>
          <w:szCs w:val="22"/>
        </w:rPr>
        <w:fldChar w:fldCharType="separate"/>
      </w:r>
      <w:r w:rsidR="00F0327B" w:rsidRPr="000F09E3">
        <w:rPr>
          <w:sz w:val="22"/>
          <w:szCs w:val="22"/>
        </w:rPr>
        <w:t>2523</w:t>
      </w:r>
      <w:r w:rsidR="00042A4A" w:rsidRPr="000F09E3">
        <w:rPr>
          <w:noProof/>
          <w:sz w:val="22"/>
          <w:szCs w:val="22"/>
        </w:rPr>
        <w:t>-01</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PURPOSE</w:t>
      </w:r>
      <w:r w:rsidR="00042A4A" w:rsidRPr="000F09E3">
        <w:rPr>
          <w:noProof/>
          <w:sz w:val="22"/>
          <w:szCs w:val="22"/>
        </w:rPr>
        <w:tab/>
      </w:r>
      <w:r w:rsidR="007817F6">
        <w:rPr>
          <w:noProof/>
          <w:sz w:val="22"/>
          <w:szCs w:val="22"/>
        </w:rPr>
        <w:t>1</w:t>
      </w:r>
    </w:p>
    <w:p w:rsidR="00042A4A" w:rsidRPr="000F09E3" w:rsidRDefault="00F0327B"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-02</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OBJECTIVES</w:t>
      </w:r>
      <w:r w:rsidR="00042A4A" w:rsidRPr="000F09E3">
        <w:rPr>
          <w:noProof/>
          <w:sz w:val="22"/>
          <w:szCs w:val="22"/>
        </w:rPr>
        <w:tab/>
      </w:r>
      <w:r w:rsidR="007817F6">
        <w:rPr>
          <w:noProof/>
          <w:sz w:val="22"/>
          <w:szCs w:val="22"/>
        </w:rPr>
        <w:t>1</w:t>
      </w:r>
    </w:p>
    <w:p w:rsidR="00042A4A" w:rsidRPr="000F09E3" w:rsidRDefault="00F0327B"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-03</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APPLICABILITY</w:t>
      </w:r>
      <w:r w:rsidR="00042A4A" w:rsidRPr="000F09E3">
        <w:rPr>
          <w:noProof/>
          <w:sz w:val="22"/>
          <w:szCs w:val="22"/>
        </w:rPr>
        <w:tab/>
      </w:r>
      <w:r w:rsidR="007817F6">
        <w:rPr>
          <w:noProof/>
          <w:sz w:val="22"/>
          <w:szCs w:val="22"/>
        </w:rPr>
        <w:t>1</w:t>
      </w:r>
    </w:p>
    <w:p w:rsidR="00042A4A" w:rsidRPr="000F09E3" w:rsidRDefault="00F0327B"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-04</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DEFINITIONS</w:t>
      </w:r>
      <w:r w:rsidR="00042A4A" w:rsidRPr="000F09E3">
        <w:rPr>
          <w:noProof/>
          <w:sz w:val="22"/>
          <w:szCs w:val="22"/>
        </w:rPr>
        <w:tab/>
      </w:r>
      <w:r w:rsidR="00AC12BC" w:rsidRPr="000F09E3">
        <w:rPr>
          <w:noProof/>
          <w:sz w:val="22"/>
          <w:szCs w:val="22"/>
        </w:rPr>
        <w:t>1</w:t>
      </w:r>
    </w:p>
    <w:p w:rsidR="00042A4A" w:rsidRPr="000F09E3" w:rsidRDefault="00F0327B"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-05</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RESPONSIBILITIES AND AUTHORITIES</w:t>
      </w:r>
      <w:r w:rsidR="00042A4A" w:rsidRPr="000F09E3">
        <w:rPr>
          <w:noProof/>
          <w:sz w:val="22"/>
          <w:szCs w:val="22"/>
        </w:rPr>
        <w:tab/>
      </w:r>
      <w:r w:rsidR="00AC12BC" w:rsidRPr="000F09E3">
        <w:rPr>
          <w:noProof/>
          <w:sz w:val="22"/>
          <w:szCs w:val="22"/>
        </w:rPr>
        <w:t>2</w:t>
      </w:r>
    </w:p>
    <w:p w:rsidR="00042A4A" w:rsidRPr="000F09E3" w:rsidRDefault="00042A4A" w:rsidP="000F09E3">
      <w:pPr>
        <w:pStyle w:val="TOC2"/>
        <w:rPr>
          <w:rFonts w:asciiTheme="minorHAnsi" w:eastAsiaTheme="minorEastAsia" w:hAnsiTheme="minorHAnsi" w:cstheme="minorBidi"/>
          <w:noProof/>
          <w:color w:val="auto"/>
          <w:sz w:val="22"/>
          <w:szCs w:val="22"/>
        </w:rPr>
      </w:pPr>
      <w:r w:rsidRPr="000F09E3">
        <w:rPr>
          <w:noProof/>
          <w:sz w:val="22"/>
          <w:szCs w:val="22"/>
        </w:rPr>
        <w:t>05.01</w:t>
      </w:r>
      <w:r w:rsidRPr="000F09E3">
        <w:rPr>
          <w:rFonts w:asciiTheme="minorHAnsi" w:eastAsiaTheme="minorEastAsia" w:hAnsiTheme="minorHAnsi" w:cstheme="minorBidi"/>
          <w:noProof/>
          <w:color w:val="auto"/>
          <w:sz w:val="22"/>
          <w:szCs w:val="22"/>
        </w:rPr>
        <w:tab/>
      </w:r>
      <w:r w:rsidR="00F0327B" w:rsidRPr="000F09E3">
        <w:rPr>
          <w:noProof/>
          <w:sz w:val="22"/>
          <w:szCs w:val="22"/>
        </w:rPr>
        <w:t>Director, Division of Inspection and Regio</w:t>
      </w:r>
      <w:r w:rsidR="000F09E3" w:rsidRPr="000F09E3">
        <w:rPr>
          <w:noProof/>
          <w:sz w:val="22"/>
          <w:szCs w:val="22"/>
        </w:rPr>
        <w:t xml:space="preserve">nal Support, Office of Nuclear </w:t>
      </w:r>
      <w:r w:rsidR="00F0327B" w:rsidRPr="000F09E3">
        <w:rPr>
          <w:noProof/>
          <w:sz w:val="22"/>
          <w:szCs w:val="22"/>
        </w:rPr>
        <w:t>Reactor Regulation</w:t>
      </w:r>
      <w:r w:rsidR="001D7960" w:rsidRPr="000F09E3">
        <w:rPr>
          <w:noProof/>
          <w:sz w:val="22"/>
          <w:szCs w:val="22"/>
        </w:rPr>
        <w:t xml:space="preserve"> </w:t>
      </w:r>
      <w:r w:rsidR="00F0327B" w:rsidRPr="000F09E3">
        <w:rPr>
          <w:noProof/>
          <w:sz w:val="22"/>
          <w:szCs w:val="22"/>
        </w:rPr>
        <w:t>(NRR/DIRS)</w:t>
      </w:r>
      <w:r w:rsidRPr="000F09E3">
        <w:rPr>
          <w:noProof/>
          <w:sz w:val="22"/>
          <w:szCs w:val="22"/>
        </w:rPr>
        <w:tab/>
      </w:r>
      <w:r w:rsidR="00AC12BC" w:rsidRPr="000F09E3">
        <w:rPr>
          <w:noProof/>
          <w:sz w:val="22"/>
          <w:szCs w:val="22"/>
        </w:rPr>
        <w:t>2</w:t>
      </w:r>
    </w:p>
    <w:p w:rsidR="00AC12BC" w:rsidRPr="000F09E3" w:rsidRDefault="00042A4A" w:rsidP="000F09E3">
      <w:pPr>
        <w:pStyle w:val="TOC2"/>
        <w:rPr>
          <w:noProof/>
          <w:sz w:val="22"/>
          <w:szCs w:val="22"/>
        </w:rPr>
      </w:pPr>
      <w:r w:rsidRPr="000F09E3">
        <w:rPr>
          <w:noProof/>
          <w:sz w:val="22"/>
          <w:szCs w:val="22"/>
        </w:rPr>
        <w:t>05.02</w:t>
      </w:r>
      <w:r w:rsidRPr="000F09E3">
        <w:rPr>
          <w:rFonts w:asciiTheme="minorHAnsi" w:eastAsiaTheme="minorEastAsia" w:hAnsiTheme="minorHAnsi" w:cstheme="minorBidi"/>
          <w:noProof/>
          <w:color w:val="auto"/>
          <w:sz w:val="22"/>
          <w:szCs w:val="22"/>
        </w:rPr>
        <w:tab/>
      </w:r>
      <w:r w:rsidR="00F0327B" w:rsidRPr="000F09E3">
        <w:rPr>
          <w:noProof/>
          <w:sz w:val="22"/>
          <w:szCs w:val="22"/>
        </w:rPr>
        <w:t>Chief, Operating Experience Branch (IOEB</w:t>
      </w:r>
      <w:r w:rsidRPr="000F09E3">
        <w:rPr>
          <w:noProof/>
          <w:sz w:val="22"/>
          <w:szCs w:val="22"/>
        </w:rPr>
        <w:t>)</w:t>
      </w:r>
      <w:r w:rsidR="00F0327B" w:rsidRPr="000F09E3">
        <w:rPr>
          <w:noProof/>
          <w:sz w:val="22"/>
          <w:szCs w:val="22"/>
        </w:rPr>
        <w:t>, NRR/DIRS</w:t>
      </w:r>
      <w:r w:rsidRPr="000F09E3">
        <w:rPr>
          <w:noProof/>
          <w:sz w:val="22"/>
          <w:szCs w:val="22"/>
        </w:rPr>
        <w:tab/>
      </w:r>
      <w:r w:rsidR="00031089" w:rsidRPr="000F09E3">
        <w:rPr>
          <w:noProof/>
          <w:sz w:val="22"/>
          <w:szCs w:val="22"/>
        </w:rPr>
        <w:t>3</w:t>
      </w:r>
    </w:p>
    <w:p w:rsidR="00042A4A" w:rsidRPr="000F09E3" w:rsidRDefault="00042A4A" w:rsidP="000F09E3">
      <w:pPr>
        <w:pStyle w:val="TOC2"/>
        <w:rPr>
          <w:rFonts w:asciiTheme="minorHAnsi" w:eastAsiaTheme="minorEastAsia" w:hAnsiTheme="minorHAnsi" w:cstheme="minorBidi"/>
          <w:noProof/>
          <w:color w:val="auto"/>
          <w:sz w:val="22"/>
          <w:szCs w:val="22"/>
        </w:rPr>
      </w:pPr>
      <w:r w:rsidRPr="000F09E3">
        <w:rPr>
          <w:noProof/>
          <w:sz w:val="22"/>
          <w:szCs w:val="22"/>
        </w:rPr>
        <w:t>05.03</w:t>
      </w:r>
      <w:r w:rsidRPr="000F09E3">
        <w:rPr>
          <w:rFonts w:asciiTheme="minorHAnsi" w:eastAsiaTheme="minorEastAsia" w:hAnsiTheme="minorHAnsi" w:cstheme="minorBidi"/>
          <w:noProof/>
          <w:color w:val="auto"/>
          <w:sz w:val="22"/>
          <w:szCs w:val="22"/>
        </w:rPr>
        <w:tab/>
      </w:r>
      <w:r w:rsidR="00F0327B" w:rsidRPr="000F09E3">
        <w:rPr>
          <w:noProof/>
          <w:sz w:val="22"/>
          <w:szCs w:val="22"/>
        </w:rPr>
        <w:t>Chief, Reactor Inspection Branch (I</w:t>
      </w:r>
      <w:r w:rsidR="00D956C4" w:rsidRPr="000F09E3">
        <w:rPr>
          <w:noProof/>
          <w:sz w:val="22"/>
          <w:szCs w:val="22"/>
        </w:rPr>
        <w:t>RI</w:t>
      </w:r>
      <w:r w:rsidR="00F0327B" w:rsidRPr="000F09E3">
        <w:rPr>
          <w:noProof/>
          <w:sz w:val="22"/>
          <w:szCs w:val="22"/>
        </w:rPr>
        <w:t>B), NRR/DIRS</w:t>
      </w:r>
      <w:r w:rsidRPr="000F09E3">
        <w:rPr>
          <w:noProof/>
          <w:sz w:val="22"/>
          <w:szCs w:val="22"/>
        </w:rPr>
        <w:tab/>
      </w:r>
      <w:r w:rsidR="00457C9E" w:rsidRPr="000F09E3">
        <w:rPr>
          <w:noProof/>
          <w:sz w:val="22"/>
          <w:szCs w:val="22"/>
        </w:rPr>
        <w:t>3</w:t>
      </w:r>
    </w:p>
    <w:p w:rsidR="00042A4A" w:rsidRPr="000F09E3" w:rsidRDefault="00042A4A" w:rsidP="000F09E3">
      <w:pPr>
        <w:pStyle w:val="TOC2"/>
        <w:rPr>
          <w:rFonts w:asciiTheme="minorHAnsi" w:eastAsiaTheme="minorEastAsia" w:hAnsiTheme="minorHAnsi" w:cstheme="minorBidi"/>
          <w:noProof/>
          <w:color w:val="auto"/>
          <w:sz w:val="22"/>
          <w:szCs w:val="22"/>
        </w:rPr>
      </w:pPr>
      <w:r w:rsidRPr="000F09E3">
        <w:rPr>
          <w:noProof/>
          <w:sz w:val="22"/>
          <w:szCs w:val="22"/>
        </w:rPr>
        <w:t>05.04</w:t>
      </w:r>
      <w:r w:rsidRPr="000F09E3">
        <w:rPr>
          <w:rFonts w:asciiTheme="minorHAnsi" w:eastAsiaTheme="minorEastAsia" w:hAnsiTheme="minorHAnsi" w:cstheme="minorBidi"/>
          <w:noProof/>
          <w:color w:val="auto"/>
          <w:sz w:val="22"/>
          <w:szCs w:val="22"/>
        </w:rPr>
        <w:tab/>
      </w:r>
      <w:r w:rsidR="00F0327B" w:rsidRPr="000F09E3">
        <w:rPr>
          <w:noProof/>
          <w:sz w:val="22"/>
          <w:szCs w:val="22"/>
        </w:rPr>
        <w:t>Chief, Performance Assessment Branch (IPAB), NRR/DIRS</w:t>
      </w:r>
      <w:r w:rsidRPr="000F09E3">
        <w:rPr>
          <w:noProof/>
          <w:sz w:val="22"/>
          <w:szCs w:val="22"/>
        </w:rPr>
        <w:tab/>
      </w:r>
      <w:r w:rsidR="008147D0" w:rsidRPr="000F09E3">
        <w:rPr>
          <w:noProof/>
          <w:sz w:val="22"/>
          <w:szCs w:val="22"/>
        </w:rPr>
        <w:t>3</w:t>
      </w:r>
    </w:p>
    <w:p w:rsidR="00CC7246" w:rsidRPr="000F09E3" w:rsidRDefault="00CC7246" w:rsidP="000F09E3">
      <w:pPr>
        <w:pStyle w:val="TOC2"/>
        <w:rPr>
          <w:noProof/>
          <w:sz w:val="22"/>
          <w:szCs w:val="22"/>
        </w:rPr>
      </w:pPr>
      <w:r w:rsidRPr="000F09E3">
        <w:rPr>
          <w:noProof/>
          <w:sz w:val="22"/>
          <w:szCs w:val="22"/>
        </w:rPr>
        <w:t>05.05</w:t>
      </w:r>
      <w:r w:rsidRPr="000F09E3">
        <w:rPr>
          <w:rFonts w:asciiTheme="minorHAnsi" w:eastAsiaTheme="minorEastAsia" w:hAnsiTheme="minorHAnsi" w:cstheme="minorBidi"/>
          <w:noProof/>
          <w:color w:val="auto"/>
          <w:sz w:val="22"/>
          <w:szCs w:val="22"/>
        </w:rPr>
        <w:tab/>
      </w:r>
      <w:r w:rsidRPr="000F09E3">
        <w:rPr>
          <w:noProof/>
          <w:sz w:val="22"/>
          <w:szCs w:val="22"/>
        </w:rPr>
        <w:t>Director, Division of Construction Inspec</w:t>
      </w:r>
      <w:r w:rsidR="000F09E3">
        <w:rPr>
          <w:noProof/>
          <w:sz w:val="22"/>
          <w:szCs w:val="22"/>
        </w:rPr>
        <w:t xml:space="preserve">tion and Operational Programs, </w:t>
      </w:r>
      <w:r w:rsidRPr="000F09E3">
        <w:rPr>
          <w:noProof/>
          <w:sz w:val="22"/>
          <w:szCs w:val="22"/>
        </w:rPr>
        <w:t xml:space="preserve">Office of New Reactors (NRO/DCIP) </w:t>
      </w:r>
      <w:r w:rsidRPr="000F09E3">
        <w:rPr>
          <w:noProof/>
          <w:sz w:val="22"/>
          <w:szCs w:val="22"/>
        </w:rPr>
        <w:tab/>
        <w:t>3</w:t>
      </w:r>
    </w:p>
    <w:p w:rsidR="008279F9" w:rsidRPr="000F09E3" w:rsidRDefault="008279F9" w:rsidP="000F09E3">
      <w:pPr>
        <w:pStyle w:val="TOC2"/>
        <w:rPr>
          <w:noProof/>
          <w:sz w:val="22"/>
          <w:szCs w:val="22"/>
        </w:rPr>
      </w:pPr>
      <w:r w:rsidRPr="000F09E3">
        <w:rPr>
          <w:sz w:val="22"/>
          <w:szCs w:val="22"/>
        </w:rPr>
        <w:t>05.06</w:t>
      </w:r>
      <w:r w:rsidRPr="000F09E3">
        <w:rPr>
          <w:sz w:val="22"/>
          <w:szCs w:val="22"/>
        </w:rPr>
        <w:tab/>
        <w:t>Chief, Construction Assessment and Enforcement, (CAEB), NRO/DCIP</w:t>
      </w:r>
      <w:r w:rsidRPr="000F09E3">
        <w:rPr>
          <w:sz w:val="22"/>
          <w:szCs w:val="22"/>
        </w:rPr>
        <w:tab/>
        <w:t>3</w:t>
      </w:r>
    </w:p>
    <w:p w:rsidR="00CC7246" w:rsidRPr="000F09E3" w:rsidRDefault="00CC7246" w:rsidP="000F09E3">
      <w:pPr>
        <w:pStyle w:val="TOC2"/>
        <w:rPr>
          <w:noProof/>
          <w:sz w:val="22"/>
          <w:szCs w:val="22"/>
        </w:rPr>
      </w:pPr>
      <w:r w:rsidRPr="000F09E3">
        <w:rPr>
          <w:noProof/>
          <w:sz w:val="22"/>
          <w:szCs w:val="22"/>
        </w:rPr>
        <w:t>05.07</w:t>
      </w:r>
      <w:r w:rsidRPr="000F09E3">
        <w:rPr>
          <w:noProof/>
          <w:sz w:val="22"/>
          <w:szCs w:val="22"/>
        </w:rPr>
        <w:tab/>
        <w:t>Chief, Construction Inspection Program Branch (CIPB), NRO/DCIP</w:t>
      </w:r>
      <w:r w:rsidRPr="000F09E3">
        <w:rPr>
          <w:noProof/>
          <w:sz w:val="22"/>
          <w:szCs w:val="22"/>
        </w:rPr>
        <w:tab/>
      </w:r>
      <w:r w:rsidR="00031089" w:rsidRPr="000F09E3">
        <w:rPr>
          <w:noProof/>
          <w:sz w:val="22"/>
          <w:szCs w:val="22"/>
        </w:rPr>
        <w:t>4</w:t>
      </w:r>
    </w:p>
    <w:p w:rsidR="00042A4A" w:rsidRPr="000F09E3" w:rsidRDefault="00CC7246" w:rsidP="000F09E3">
      <w:pPr>
        <w:pStyle w:val="TOC2"/>
        <w:rPr>
          <w:noProof/>
          <w:sz w:val="22"/>
          <w:szCs w:val="22"/>
        </w:rPr>
      </w:pPr>
      <w:r w:rsidRPr="000F09E3">
        <w:rPr>
          <w:noProof/>
          <w:sz w:val="22"/>
          <w:szCs w:val="22"/>
        </w:rPr>
        <w:t>05.08</w:t>
      </w:r>
      <w:r w:rsidRPr="000F09E3">
        <w:rPr>
          <w:noProof/>
          <w:sz w:val="22"/>
          <w:szCs w:val="22"/>
        </w:rPr>
        <w:tab/>
      </w:r>
      <w:r w:rsidR="000F09E3">
        <w:rPr>
          <w:noProof/>
          <w:sz w:val="22"/>
          <w:szCs w:val="22"/>
        </w:rPr>
        <w:t>Chiefs, Technical and Insection Branches (e.g., Vendor Inspection, License Renewal, and other Technical Branches</w:t>
      </w:r>
      <w:r w:rsidR="000F09E3">
        <w:rPr>
          <w:noProof/>
          <w:sz w:val="22"/>
          <w:szCs w:val="22"/>
        </w:rPr>
        <w:tab/>
      </w:r>
      <w:r w:rsidR="001E5D51" w:rsidRPr="000F09E3">
        <w:rPr>
          <w:noProof/>
          <w:sz w:val="22"/>
          <w:szCs w:val="22"/>
        </w:rPr>
        <w:t>4</w:t>
      </w:r>
    </w:p>
    <w:p w:rsidR="00530A03" w:rsidRPr="000F09E3" w:rsidRDefault="00530A03" w:rsidP="000F09E3">
      <w:pPr>
        <w:pStyle w:val="TOC2"/>
        <w:rPr>
          <w:rFonts w:asciiTheme="minorHAnsi" w:eastAsiaTheme="minorEastAsia" w:hAnsiTheme="minorHAnsi" w:cstheme="minorBidi"/>
          <w:noProof/>
          <w:color w:val="auto"/>
          <w:sz w:val="22"/>
          <w:szCs w:val="22"/>
        </w:rPr>
      </w:pPr>
      <w:r w:rsidRPr="000F09E3">
        <w:rPr>
          <w:noProof/>
          <w:sz w:val="22"/>
          <w:szCs w:val="22"/>
        </w:rPr>
        <w:t>05.09</w:t>
      </w:r>
      <w:r w:rsidRPr="000F09E3">
        <w:rPr>
          <w:rFonts w:asciiTheme="minorHAnsi" w:eastAsiaTheme="minorEastAsia" w:hAnsiTheme="minorHAnsi" w:cstheme="minorBidi"/>
          <w:noProof/>
          <w:color w:val="auto"/>
          <w:sz w:val="22"/>
          <w:szCs w:val="22"/>
        </w:rPr>
        <w:tab/>
      </w:r>
      <w:r w:rsidR="00713073">
        <w:rPr>
          <w:noProof/>
          <w:sz w:val="22"/>
          <w:szCs w:val="22"/>
        </w:rPr>
        <w:t>Directors, Division of Reactor Projects (DRP), Division of Reactor Safety (DRS), Division of Construction Inspection (DCI), Division of Construction Projects (DCP), Regional Offices</w:t>
      </w:r>
      <w:r w:rsidRPr="000F09E3">
        <w:rPr>
          <w:noProof/>
          <w:sz w:val="22"/>
          <w:szCs w:val="22"/>
        </w:rPr>
        <w:tab/>
        <w:t>4</w:t>
      </w:r>
    </w:p>
    <w:p w:rsidR="00D34D2D" w:rsidRPr="000F09E3" w:rsidRDefault="00530A03" w:rsidP="000F09E3">
      <w:pPr>
        <w:pStyle w:val="TOC2"/>
        <w:rPr>
          <w:noProof/>
          <w:sz w:val="22"/>
          <w:szCs w:val="22"/>
        </w:rPr>
      </w:pPr>
      <w:r w:rsidRPr="000F09E3">
        <w:rPr>
          <w:noProof/>
          <w:sz w:val="22"/>
          <w:szCs w:val="22"/>
        </w:rPr>
        <w:t>05.10</w:t>
      </w:r>
      <w:r w:rsidRPr="000F09E3">
        <w:rPr>
          <w:noProof/>
          <w:sz w:val="22"/>
          <w:szCs w:val="22"/>
        </w:rPr>
        <w:tab/>
      </w:r>
      <w:r w:rsidR="00D34D2D" w:rsidRPr="000F09E3">
        <w:rPr>
          <w:noProof/>
          <w:sz w:val="22"/>
          <w:szCs w:val="22"/>
        </w:rPr>
        <w:t xml:space="preserve">Regional Operating </w:t>
      </w:r>
      <w:r w:rsidR="00713073">
        <w:rPr>
          <w:noProof/>
          <w:sz w:val="22"/>
          <w:szCs w:val="22"/>
        </w:rPr>
        <w:t xml:space="preserve">and Construction </w:t>
      </w:r>
      <w:r w:rsidR="00D34D2D" w:rsidRPr="000F09E3">
        <w:rPr>
          <w:noProof/>
          <w:sz w:val="22"/>
          <w:szCs w:val="22"/>
        </w:rPr>
        <w:t>Experience Coordinator</w:t>
      </w:r>
      <w:r w:rsidR="00916F67" w:rsidRPr="000F09E3">
        <w:rPr>
          <w:noProof/>
          <w:sz w:val="22"/>
          <w:szCs w:val="22"/>
        </w:rPr>
        <w:t>s</w:t>
      </w:r>
      <w:r w:rsidR="00D34D2D" w:rsidRPr="000F09E3">
        <w:rPr>
          <w:noProof/>
          <w:sz w:val="22"/>
          <w:szCs w:val="22"/>
        </w:rPr>
        <w:tab/>
      </w:r>
      <w:r w:rsidRPr="000F09E3">
        <w:rPr>
          <w:noProof/>
          <w:sz w:val="22"/>
          <w:szCs w:val="22"/>
        </w:rPr>
        <w:t>4</w:t>
      </w:r>
    </w:p>
    <w:p w:rsidR="000A487C" w:rsidRPr="000F09E3" w:rsidRDefault="000A487C" w:rsidP="000F09E3">
      <w:pPr>
        <w:pStyle w:val="TOC2"/>
        <w:rPr>
          <w:rFonts w:asciiTheme="minorHAnsi" w:eastAsiaTheme="minorEastAsia" w:hAnsiTheme="minorHAnsi" w:cstheme="minorBidi"/>
          <w:noProof/>
          <w:color w:val="auto"/>
          <w:sz w:val="22"/>
          <w:szCs w:val="22"/>
        </w:rPr>
      </w:pPr>
      <w:r w:rsidRPr="000F09E3">
        <w:rPr>
          <w:noProof/>
          <w:sz w:val="22"/>
          <w:szCs w:val="22"/>
        </w:rPr>
        <w:t>05.</w:t>
      </w:r>
      <w:r w:rsidR="00530A03" w:rsidRPr="000F09E3">
        <w:rPr>
          <w:noProof/>
          <w:sz w:val="22"/>
          <w:szCs w:val="22"/>
        </w:rPr>
        <w:t>11</w:t>
      </w:r>
      <w:r w:rsidRPr="000F09E3">
        <w:rPr>
          <w:rFonts w:asciiTheme="minorHAnsi" w:eastAsiaTheme="minorEastAsia" w:hAnsiTheme="minorHAnsi" w:cstheme="minorBidi"/>
          <w:noProof/>
          <w:color w:val="auto"/>
          <w:sz w:val="22"/>
          <w:szCs w:val="22"/>
        </w:rPr>
        <w:tab/>
      </w:r>
      <w:r w:rsidRPr="000F09E3">
        <w:rPr>
          <w:noProof/>
          <w:sz w:val="22"/>
          <w:szCs w:val="22"/>
        </w:rPr>
        <w:t xml:space="preserve">Regional </w:t>
      </w:r>
      <w:r w:rsidR="00713073">
        <w:rPr>
          <w:noProof/>
          <w:sz w:val="22"/>
          <w:szCs w:val="22"/>
        </w:rPr>
        <w:t xml:space="preserve">and Headquarters </w:t>
      </w:r>
      <w:r w:rsidRPr="000F09E3">
        <w:rPr>
          <w:noProof/>
          <w:sz w:val="22"/>
          <w:szCs w:val="22"/>
        </w:rPr>
        <w:t>Inspection Staff</w:t>
      </w:r>
      <w:r w:rsidRPr="000F09E3">
        <w:rPr>
          <w:noProof/>
          <w:sz w:val="22"/>
          <w:szCs w:val="22"/>
        </w:rPr>
        <w:tab/>
      </w:r>
      <w:r w:rsidR="00530A03" w:rsidRPr="000F09E3">
        <w:rPr>
          <w:noProof/>
          <w:sz w:val="22"/>
          <w:szCs w:val="22"/>
        </w:rPr>
        <w:t>4</w:t>
      </w:r>
    </w:p>
    <w:p w:rsidR="00042A4A" w:rsidRPr="000F09E3" w:rsidRDefault="00F0327B" w:rsidP="00785418">
      <w:pPr>
        <w:pStyle w:val="TOC1"/>
        <w:tabs>
          <w:tab w:val="left" w:pos="1440"/>
          <w:tab w:val="right" w:leader="dot" w:pos="9350"/>
        </w:tabs>
        <w:spacing w:before="0" w:after="0"/>
        <w:rPr>
          <w:noProof/>
          <w:sz w:val="22"/>
          <w:szCs w:val="22"/>
        </w:rPr>
      </w:pPr>
      <w:r w:rsidRPr="000F09E3">
        <w:rPr>
          <w:noProof/>
          <w:sz w:val="22"/>
          <w:szCs w:val="22"/>
        </w:rPr>
        <w:t>2523</w:t>
      </w:r>
      <w:r w:rsidR="00042A4A" w:rsidRPr="000F09E3">
        <w:rPr>
          <w:noProof/>
          <w:sz w:val="22"/>
          <w:szCs w:val="22"/>
        </w:rPr>
        <w:t>-06</w:t>
      </w:r>
      <w:r w:rsidR="00042A4A" w:rsidRPr="000F09E3">
        <w:rPr>
          <w:rFonts w:asciiTheme="minorHAnsi" w:eastAsiaTheme="minorEastAsia" w:hAnsiTheme="minorHAnsi" w:cstheme="minorBidi"/>
          <w:bCs w:val="0"/>
          <w:noProof/>
          <w:color w:val="auto"/>
          <w:sz w:val="22"/>
          <w:szCs w:val="22"/>
        </w:rPr>
        <w:tab/>
      </w:r>
      <w:r w:rsidRPr="000F09E3">
        <w:rPr>
          <w:noProof/>
          <w:sz w:val="22"/>
          <w:szCs w:val="22"/>
        </w:rPr>
        <w:t>OPERATING EXPERIENCE PROGRAM</w:t>
      </w:r>
      <w:r w:rsidR="00042A4A" w:rsidRPr="000F09E3">
        <w:rPr>
          <w:noProof/>
          <w:sz w:val="22"/>
          <w:szCs w:val="22"/>
        </w:rPr>
        <w:t xml:space="preserve"> OVERVIEW</w:t>
      </w:r>
      <w:r w:rsidR="00042A4A" w:rsidRPr="000F09E3">
        <w:rPr>
          <w:noProof/>
          <w:sz w:val="22"/>
          <w:szCs w:val="22"/>
        </w:rPr>
        <w:tab/>
      </w:r>
      <w:r w:rsidR="00031089" w:rsidRPr="000F09E3">
        <w:rPr>
          <w:noProof/>
          <w:sz w:val="22"/>
          <w:szCs w:val="22"/>
        </w:rPr>
        <w:t>5</w:t>
      </w:r>
    </w:p>
    <w:p w:rsidR="00E110F5" w:rsidRPr="000F09E3" w:rsidRDefault="00E110F5" w:rsidP="000F09E3">
      <w:pPr>
        <w:pStyle w:val="TOC2"/>
        <w:rPr>
          <w:rFonts w:asciiTheme="minorHAnsi" w:eastAsiaTheme="minorEastAsia" w:hAnsiTheme="minorHAnsi" w:cstheme="minorBidi"/>
          <w:noProof/>
          <w:color w:val="auto"/>
          <w:sz w:val="22"/>
          <w:szCs w:val="22"/>
        </w:rPr>
      </w:pPr>
      <w:r w:rsidRPr="000F09E3">
        <w:rPr>
          <w:noProof/>
          <w:sz w:val="22"/>
          <w:szCs w:val="22"/>
        </w:rPr>
        <w:t>06.01</w:t>
      </w:r>
      <w:r w:rsidRPr="000F09E3">
        <w:rPr>
          <w:rFonts w:asciiTheme="minorHAnsi" w:eastAsiaTheme="minorEastAsia" w:hAnsiTheme="minorHAnsi" w:cstheme="minorBidi"/>
          <w:noProof/>
          <w:color w:val="auto"/>
          <w:sz w:val="22"/>
          <w:szCs w:val="22"/>
        </w:rPr>
        <w:tab/>
      </w:r>
      <w:r w:rsidRPr="000F09E3">
        <w:rPr>
          <w:noProof/>
          <w:sz w:val="22"/>
          <w:szCs w:val="22"/>
        </w:rPr>
        <w:t>Background</w:t>
      </w:r>
      <w:r w:rsidRPr="000F09E3">
        <w:rPr>
          <w:noProof/>
          <w:sz w:val="22"/>
          <w:szCs w:val="22"/>
        </w:rPr>
        <w:tab/>
      </w:r>
      <w:r w:rsidR="00FA02A2" w:rsidRPr="000F09E3">
        <w:rPr>
          <w:noProof/>
          <w:sz w:val="22"/>
          <w:szCs w:val="22"/>
        </w:rPr>
        <w:t>5</w:t>
      </w:r>
    </w:p>
    <w:p w:rsidR="00E110F5" w:rsidRPr="000F09E3" w:rsidRDefault="00E110F5" w:rsidP="000F09E3">
      <w:pPr>
        <w:pStyle w:val="TOC2"/>
        <w:rPr>
          <w:rFonts w:asciiTheme="minorHAnsi" w:eastAsiaTheme="minorEastAsia" w:hAnsiTheme="minorHAnsi" w:cstheme="minorBidi"/>
          <w:noProof/>
          <w:color w:val="auto"/>
          <w:sz w:val="22"/>
          <w:szCs w:val="22"/>
        </w:rPr>
      </w:pPr>
      <w:r w:rsidRPr="000F09E3">
        <w:rPr>
          <w:noProof/>
          <w:sz w:val="22"/>
          <w:szCs w:val="22"/>
        </w:rPr>
        <w:t>06.02</w:t>
      </w:r>
      <w:r w:rsidRPr="000F09E3">
        <w:rPr>
          <w:rFonts w:asciiTheme="minorHAnsi" w:eastAsiaTheme="minorEastAsia" w:hAnsiTheme="minorHAnsi" w:cstheme="minorBidi"/>
          <w:noProof/>
          <w:color w:val="auto"/>
          <w:sz w:val="22"/>
          <w:szCs w:val="22"/>
        </w:rPr>
        <w:tab/>
      </w:r>
      <w:r w:rsidRPr="000F09E3">
        <w:rPr>
          <w:noProof/>
          <w:sz w:val="22"/>
          <w:szCs w:val="22"/>
        </w:rPr>
        <w:t>Elements of the Operating Experience Process</w:t>
      </w:r>
      <w:r w:rsidRPr="000F09E3">
        <w:rPr>
          <w:noProof/>
          <w:sz w:val="22"/>
          <w:szCs w:val="22"/>
        </w:rPr>
        <w:tab/>
      </w:r>
      <w:r w:rsidR="00FA02A2" w:rsidRPr="000F09E3">
        <w:rPr>
          <w:noProof/>
          <w:sz w:val="22"/>
          <w:szCs w:val="22"/>
        </w:rPr>
        <w:t>5</w:t>
      </w:r>
    </w:p>
    <w:p w:rsidR="00E110F5" w:rsidRPr="000F09E3" w:rsidRDefault="00E110F5" w:rsidP="000F09E3">
      <w:pPr>
        <w:pStyle w:val="TOC2"/>
        <w:rPr>
          <w:rFonts w:asciiTheme="minorHAnsi" w:eastAsiaTheme="minorEastAsia" w:hAnsiTheme="minorHAnsi" w:cstheme="minorBidi"/>
          <w:noProof/>
          <w:color w:val="auto"/>
          <w:sz w:val="22"/>
          <w:szCs w:val="22"/>
        </w:rPr>
      </w:pPr>
      <w:r w:rsidRPr="000F09E3">
        <w:rPr>
          <w:noProof/>
          <w:sz w:val="22"/>
          <w:szCs w:val="22"/>
        </w:rPr>
        <w:t>06.0</w:t>
      </w:r>
      <w:r w:rsidR="0043346E" w:rsidRPr="000F09E3">
        <w:rPr>
          <w:noProof/>
          <w:sz w:val="22"/>
          <w:szCs w:val="22"/>
        </w:rPr>
        <w:t>3</w:t>
      </w:r>
      <w:r w:rsidRPr="000F09E3">
        <w:rPr>
          <w:rFonts w:asciiTheme="minorHAnsi" w:eastAsiaTheme="minorEastAsia" w:hAnsiTheme="minorHAnsi" w:cstheme="minorBidi"/>
          <w:noProof/>
          <w:color w:val="auto"/>
          <w:sz w:val="22"/>
          <w:szCs w:val="22"/>
        </w:rPr>
        <w:tab/>
      </w:r>
      <w:r w:rsidRPr="000F09E3">
        <w:rPr>
          <w:noProof/>
          <w:sz w:val="22"/>
          <w:szCs w:val="22"/>
        </w:rPr>
        <w:t>Screening Process</w:t>
      </w:r>
      <w:r w:rsidRPr="000F09E3">
        <w:rPr>
          <w:noProof/>
          <w:sz w:val="22"/>
          <w:szCs w:val="22"/>
        </w:rPr>
        <w:tab/>
      </w:r>
      <w:r w:rsidR="0006412F" w:rsidRPr="000F09E3">
        <w:rPr>
          <w:noProof/>
          <w:sz w:val="22"/>
          <w:szCs w:val="22"/>
        </w:rPr>
        <w:t>5</w:t>
      </w:r>
    </w:p>
    <w:p w:rsidR="00E110F5" w:rsidRPr="000F09E3" w:rsidRDefault="00E110F5" w:rsidP="000F09E3">
      <w:pPr>
        <w:pStyle w:val="TOC2"/>
        <w:rPr>
          <w:rFonts w:asciiTheme="minorHAnsi" w:eastAsiaTheme="minorEastAsia" w:hAnsiTheme="minorHAnsi" w:cstheme="minorBidi"/>
          <w:noProof/>
          <w:color w:val="auto"/>
          <w:sz w:val="22"/>
          <w:szCs w:val="22"/>
        </w:rPr>
      </w:pPr>
      <w:r w:rsidRPr="000F09E3">
        <w:rPr>
          <w:noProof/>
          <w:sz w:val="22"/>
          <w:szCs w:val="22"/>
        </w:rPr>
        <w:t>06.0</w:t>
      </w:r>
      <w:r w:rsidR="0043346E" w:rsidRPr="000F09E3">
        <w:rPr>
          <w:noProof/>
          <w:sz w:val="22"/>
          <w:szCs w:val="22"/>
        </w:rPr>
        <w:t>4</w:t>
      </w:r>
      <w:r w:rsidRPr="000F09E3">
        <w:rPr>
          <w:rFonts w:asciiTheme="minorHAnsi" w:eastAsiaTheme="minorEastAsia" w:hAnsiTheme="minorHAnsi" w:cstheme="minorBidi"/>
          <w:noProof/>
          <w:color w:val="auto"/>
          <w:sz w:val="22"/>
          <w:szCs w:val="22"/>
        </w:rPr>
        <w:tab/>
      </w:r>
      <w:r w:rsidRPr="000F09E3">
        <w:rPr>
          <w:noProof/>
          <w:sz w:val="22"/>
          <w:szCs w:val="22"/>
        </w:rPr>
        <w:t>Communication of Operating Experience</w:t>
      </w:r>
      <w:r w:rsidRPr="000F09E3">
        <w:rPr>
          <w:noProof/>
          <w:sz w:val="22"/>
          <w:szCs w:val="22"/>
        </w:rPr>
        <w:tab/>
      </w:r>
      <w:r w:rsidR="0006412F" w:rsidRPr="000F09E3">
        <w:rPr>
          <w:noProof/>
          <w:sz w:val="22"/>
          <w:szCs w:val="22"/>
        </w:rPr>
        <w:t>5</w:t>
      </w:r>
    </w:p>
    <w:p w:rsidR="00042A4A" w:rsidRPr="000F09E3" w:rsidRDefault="00F0327B"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-07</w:t>
      </w:r>
      <w:r w:rsidR="00042A4A" w:rsidRPr="000F09E3">
        <w:rPr>
          <w:rFonts w:asciiTheme="minorHAnsi" w:eastAsiaTheme="minorEastAsia" w:hAnsiTheme="minorHAnsi" w:cstheme="minorBidi"/>
          <w:bCs w:val="0"/>
          <w:noProof/>
          <w:color w:val="auto"/>
          <w:sz w:val="22"/>
          <w:szCs w:val="22"/>
        </w:rPr>
        <w:tab/>
      </w:r>
      <w:r w:rsidRPr="000F09E3">
        <w:rPr>
          <w:noProof/>
          <w:sz w:val="22"/>
          <w:szCs w:val="22"/>
        </w:rPr>
        <w:t>APPLICATION OF OPERATING EXPERIENCE</w:t>
      </w:r>
      <w:r w:rsidR="00042A4A" w:rsidRPr="000F09E3">
        <w:rPr>
          <w:noProof/>
          <w:sz w:val="22"/>
          <w:szCs w:val="22"/>
        </w:rPr>
        <w:tab/>
      </w:r>
      <w:r w:rsidR="0006412F" w:rsidRPr="000F09E3">
        <w:rPr>
          <w:noProof/>
          <w:sz w:val="22"/>
          <w:szCs w:val="22"/>
        </w:rPr>
        <w:t>6</w:t>
      </w:r>
    </w:p>
    <w:p w:rsidR="00042A4A" w:rsidRPr="000F09E3" w:rsidRDefault="00042A4A" w:rsidP="000F09E3">
      <w:pPr>
        <w:pStyle w:val="TOC2"/>
        <w:rPr>
          <w:rFonts w:asciiTheme="minorHAnsi" w:eastAsiaTheme="minorEastAsia" w:hAnsiTheme="minorHAnsi" w:cstheme="minorBidi"/>
          <w:noProof/>
          <w:color w:val="auto"/>
          <w:sz w:val="22"/>
          <w:szCs w:val="22"/>
        </w:rPr>
      </w:pPr>
      <w:r w:rsidRPr="000F09E3">
        <w:rPr>
          <w:noProof/>
          <w:sz w:val="22"/>
          <w:szCs w:val="22"/>
        </w:rPr>
        <w:t>07.0</w:t>
      </w:r>
      <w:r w:rsidR="00225A76" w:rsidRPr="000F09E3">
        <w:rPr>
          <w:noProof/>
          <w:sz w:val="22"/>
          <w:szCs w:val="22"/>
        </w:rPr>
        <w:t>1</w:t>
      </w:r>
      <w:r w:rsidRPr="000F09E3">
        <w:rPr>
          <w:rFonts w:asciiTheme="minorHAnsi" w:eastAsiaTheme="minorEastAsia" w:hAnsiTheme="minorHAnsi" w:cstheme="minorBidi"/>
          <w:noProof/>
          <w:color w:val="auto"/>
          <w:sz w:val="22"/>
          <w:szCs w:val="22"/>
        </w:rPr>
        <w:tab/>
      </w:r>
      <w:r w:rsidR="00B51E01" w:rsidRPr="000F09E3">
        <w:rPr>
          <w:noProof/>
          <w:sz w:val="22"/>
          <w:szCs w:val="22"/>
        </w:rPr>
        <w:t>Inspection</w:t>
      </w:r>
      <w:r w:rsidR="00225A76" w:rsidRPr="000F09E3">
        <w:rPr>
          <w:noProof/>
          <w:sz w:val="22"/>
          <w:szCs w:val="22"/>
        </w:rPr>
        <w:t xml:space="preserve"> Activities</w:t>
      </w:r>
      <w:r w:rsidRPr="000F09E3">
        <w:rPr>
          <w:noProof/>
          <w:sz w:val="22"/>
          <w:szCs w:val="22"/>
        </w:rPr>
        <w:tab/>
      </w:r>
      <w:r w:rsidR="00FA02A2" w:rsidRPr="000F09E3">
        <w:rPr>
          <w:noProof/>
          <w:sz w:val="22"/>
          <w:szCs w:val="22"/>
        </w:rPr>
        <w:t>6</w:t>
      </w:r>
    </w:p>
    <w:p w:rsidR="00042A4A" w:rsidRPr="000F09E3" w:rsidRDefault="00042A4A" w:rsidP="000F09E3">
      <w:pPr>
        <w:pStyle w:val="TOC2"/>
        <w:rPr>
          <w:noProof/>
          <w:sz w:val="22"/>
          <w:szCs w:val="22"/>
        </w:rPr>
      </w:pPr>
      <w:r w:rsidRPr="000F09E3">
        <w:rPr>
          <w:noProof/>
          <w:sz w:val="22"/>
          <w:szCs w:val="22"/>
        </w:rPr>
        <w:t>07.0</w:t>
      </w:r>
      <w:r w:rsidR="00225A76" w:rsidRPr="000F09E3">
        <w:rPr>
          <w:noProof/>
          <w:sz w:val="22"/>
          <w:szCs w:val="22"/>
        </w:rPr>
        <w:t>2</w:t>
      </w:r>
      <w:r w:rsidRPr="000F09E3">
        <w:rPr>
          <w:rFonts w:asciiTheme="minorHAnsi" w:eastAsiaTheme="minorEastAsia" w:hAnsiTheme="minorHAnsi" w:cstheme="minorBidi"/>
          <w:noProof/>
          <w:color w:val="auto"/>
          <w:sz w:val="22"/>
          <w:szCs w:val="22"/>
        </w:rPr>
        <w:tab/>
      </w:r>
      <w:r w:rsidR="00B51E01" w:rsidRPr="000F09E3">
        <w:rPr>
          <w:noProof/>
          <w:sz w:val="22"/>
          <w:szCs w:val="22"/>
        </w:rPr>
        <w:t>Operating Experience Smart Sample</w:t>
      </w:r>
      <w:r w:rsidRPr="000F09E3">
        <w:rPr>
          <w:noProof/>
          <w:sz w:val="22"/>
          <w:szCs w:val="22"/>
        </w:rPr>
        <w:tab/>
      </w:r>
      <w:r w:rsidR="00993DF3" w:rsidRPr="000F09E3">
        <w:rPr>
          <w:noProof/>
          <w:sz w:val="22"/>
          <w:szCs w:val="22"/>
        </w:rPr>
        <w:t>7</w:t>
      </w:r>
    </w:p>
    <w:p w:rsidR="00225A76" w:rsidRPr="000F09E3" w:rsidRDefault="00225A76" w:rsidP="000F09E3">
      <w:pPr>
        <w:pStyle w:val="TOC2"/>
        <w:rPr>
          <w:rFonts w:asciiTheme="minorHAnsi" w:eastAsiaTheme="minorEastAsia" w:hAnsiTheme="minorHAnsi" w:cstheme="minorBidi"/>
          <w:noProof/>
          <w:color w:val="auto"/>
          <w:sz w:val="22"/>
          <w:szCs w:val="22"/>
        </w:rPr>
      </w:pPr>
      <w:r w:rsidRPr="000F09E3">
        <w:rPr>
          <w:noProof/>
          <w:sz w:val="22"/>
          <w:szCs w:val="22"/>
        </w:rPr>
        <w:t>07.03</w:t>
      </w:r>
      <w:r w:rsidRPr="000F09E3">
        <w:rPr>
          <w:rFonts w:asciiTheme="minorHAnsi" w:eastAsiaTheme="minorEastAsia" w:hAnsiTheme="minorHAnsi" w:cstheme="minorBidi"/>
          <w:noProof/>
          <w:color w:val="auto"/>
          <w:sz w:val="22"/>
          <w:szCs w:val="22"/>
        </w:rPr>
        <w:tab/>
      </w:r>
      <w:r w:rsidRPr="000F09E3">
        <w:rPr>
          <w:noProof/>
          <w:sz w:val="22"/>
          <w:szCs w:val="22"/>
        </w:rPr>
        <w:t xml:space="preserve">Inspection </w:t>
      </w:r>
      <w:r w:rsidR="00916F67" w:rsidRPr="000F09E3">
        <w:rPr>
          <w:noProof/>
          <w:sz w:val="22"/>
          <w:szCs w:val="22"/>
        </w:rPr>
        <w:t>Program Guidance</w:t>
      </w:r>
      <w:r w:rsidRPr="000F09E3">
        <w:rPr>
          <w:noProof/>
          <w:sz w:val="22"/>
          <w:szCs w:val="22"/>
        </w:rPr>
        <w:t xml:space="preserve"> Revisions</w:t>
      </w:r>
      <w:r w:rsidRPr="000F09E3">
        <w:rPr>
          <w:noProof/>
          <w:sz w:val="22"/>
          <w:szCs w:val="22"/>
        </w:rPr>
        <w:tab/>
      </w:r>
      <w:r w:rsidR="00031089" w:rsidRPr="000F09E3">
        <w:rPr>
          <w:noProof/>
          <w:sz w:val="22"/>
          <w:szCs w:val="22"/>
        </w:rPr>
        <w:t>9</w:t>
      </w:r>
    </w:p>
    <w:p w:rsidR="00042A4A" w:rsidRPr="000F09E3" w:rsidRDefault="00042A4A" w:rsidP="000F09E3">
      <w:pPr>
        <w:pStyle w:val="TOC2"/>
        <w:rPr>
          <w:rFonts w:asciiTheme="minorHAnsi" w:eastAsiaTheme="minorEastAsia" w:hAnsiTheme="minorHAnsi" w:cstheme="minorBidi"/>
          <w:noProof/>
          <w:color w:val="auto"/>
          <w:sz w:val="22"/>
          <w:szCs w:val="22"/>
        </w:rPr>
      </w:pPr>
      <w:r w:rsidRPr="000F09E3">
        <w:rPr>
          <w:noProof/>
          <w:sz w:val="22"/>
          <w:szCs w:val="22"/>
        </w:rPr>
        <w:t>07.0</w:t>
      </w:r>
      <w:r w:rsidR="00225A76" w:rsidRPr="000F09E3">
        <w:rPr>
          <w:noProof/>
          <w:sz w:val="22"/>
          <w:szCs w:val="22"/>
        </w:rPr>
        <w:t>4</w:t>
      </w:r>
      <w:r w:rsidRPr="000F09E3">
        <w:rPr>
          <w:rFonts w:asciiTheme="minorHAnsi" w:eastAsiaTheme="minorEastAsia" w:hAnsiTheme="minorHAnsi" w:cstheme="minorBidi"/>
          <w:noProof/>
          <w:color w:val="auto"/>
          <w:sz w:val="22"/>
          <w:szCs w:val="22"/>
        </w:rPr>
        <w:tab/>
      </w:r>
      <w:r w:rsidR="00B51E01" w:rsidRPr="000F09E3">
        <w:rPr>
          <w:noProof/>
          <w:sz w:val="22"/>
          <w:szCs w:val="22"/>
        </w:rPr>
        <w:t>Operating Experience in the Assessment Process</w:t>
      </w:r>
      <w:r w:rsidRPr="000F09E3">
        <w:rPr>
          <w:noProof/>
          <w:sz w:val="22"/>
          <w:szCs w:val="22"/>
        </w:rPr>
        <w:tab/>
      </w:r>
      <w:r w:rsidR="00031089" w:rsidRPr="000F09E3">
        <w:rPr>
          <w:noProof/>
          <w:sz w:val="22"/>
          <w:szCs w:val="22"/>
        </w:rPr>
        <w:t>10</w:t>
      </w:r>
    </w:p>
    <w:p w:rsidR="00042A4A" w:rsidRPr="000F09E3" w:rsidRDefault="00E449C7" w:rsidP="00785418">
      <w:pPr>
        <w:pStyle w:val="TOC1"/>
        <w:tabs>
          <w:tab w:val="left" w:pos="1440"/>
          <w:tab w:val="right" w:leader="dot" w:pos="9350"/>
        </w:tabs>
        <w:spacing w:before="0" w:after="0"/>
        <w:rPr>
          <w:rFonts w:asciiTheme="minorHAnsi" w:eastAsiaTheme="minorEastAsia" w:hAnsiTheme="minorHAnsi" w:cstheme="minorBidi"/>
          <w:bCs w:val="0"/>
          <w:noProof/>
          <w:color w:val="auto"/>
          <w:sz w:val="22"/>
          <w:szCs w:val="22"/>
        </w:rPr>
      </w:pPr>
      <w:r w:rsidRPr="000F09E3">
        <w:rPr>
          <w:noProof/>
          <w:sz w:val="22"/>
          <w:szCs w:val="22"/>
        </w:rPr>
        <w:t>2523</w:t>
      </w:r>
      <w:r w:rsidR="00042A4A" w:rsidRPr="000F09E3">
        <w:rPr>
          <w:noProof/>
          <w:sz w:val="22"/>
          <w:szCs w:val="22"/>
        </w:rPr>
        <w:t>-</w:t>
      </w:r>
      <w:r w:rsidRPr="000F09E3">
        <w:rPr>
          <w:noProof/>
          <w:sz w:val="22"/>
          <w:szCs w:val="22"/>
        </w:rPr>
        <w:t>08</w:t>
      </w:r>
      <w:r w:rsidR="00042A4A" w:rsidRPr="000F09E3">
        <w:rPr>
          <w:rFonts w:asciiTheme="minorHAnsi" w:eastAsiaTheme="minorEastAsia" w:hAnsiTheme="minorHAnsi" w:cstheme="minorBidi"/>
          <w:bCs w:val="0"/>
          <w:noProof/>
          <w:color w:val="auto"/>
          <w:sz w:val="22"/>
          <w:szCs w:val="22"/>
        </w:rPr>
        <w:tab/>
      </w:r>
      <w:r w:rsidR="00042A4A" w:rsidRPr="000F09E3">
        <w:rPr>
          <w:noProof/>
          <w:sz w:val="22"/>
          <w:szCs w:val="22"/>
        </w:rPr>
        <w:t>REFERENCES</w:t>
      </w:r>
      <w:r w:rsidR="00042A4A" w:rsidRPr="000F09E3">
        <w:rPr>
          <w:noProof/>
          <w:sz w:val="22"/>
          <w:szCs w:val="22"/>
        </w:rPr>
        <w:tab/>
      </w:r>
      <w:r w:rsidR="00031089" w:rsidRPr="000F09E3">
        <w:rPr>
          <w:noProof/>
          <w:sz w:val="22"/>
          <w:szCs w:val="22"/>
        </w:rPr>
        <w:t>10</w:t>
      </w:r>
    </w:p>
    <w:p w:rsidR="00CA707E" w:rsidRPr="005D5F8F" w:rsidRDefault="00A67E81" w:rsidP="00785418">
      <w:r w:rsidRPr="000F09E3">
        <w:rPr>
          <w:rFonts w:cs="Times New Roman"/>
          <w:sz w:val="22"/>
          <w:szCs w:val="22"/>
        </w:rPr>
        <w:fldChar w:fldCharType="end"/>
      </w:r>
    </w:p>
    <w:p w:rsidR="001F4588" w:rsidRPr="00022044" w:rsidRDefault="00A03A5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ATTACHMENT</w:t>
      </w:r>
      <w:r w:rsidR="001C1875" w:rsidRPr="00022044">
        <w:rPr>
          <w:sz w:val="22"/>
          <w:szCs w:val="22"/>
        </w:rPr>
        <w:t xml:space="preserve"> 1</w:t>
      </w:r>
      <w:r w:rsidRPr="00022044">
        <w:rPr>
          <w:sz w:val="22"/>
          <w:szCs w:val="22"/>
        </w:rPr>
        <w:t>:</w:t>
      </w:r>
      <w:r w:rsidR="002340D5" w:rsidRPr="00022044">
        <w:rPr>
          <w:sz w:val="22"/>
          <w:szCs w:val="22"/>
        </w:rPr>
        <w:t xml:space="preserve">  </w:t>
      </w:r>
      <w:r w:rsidRPr="00022044">
        <w:rPr>
          <w:sz w:val="22"/>
          <w:szCs w:val="22"/>
        </w:rPr>
        <w:t>Revision History</w:t>
      </w:r>
      <w:r w:rsidR="00860709">
        <w:rPr>
          <w:sz w:val="22"/>
          <w:szCs w:val="22"/>
        </w:rPr>
        <w:t xml:space="preserve"> Table</w:t>
      </w:r>
    </w:p>
    <w:p w:rsidR="001F4588" w:rsidRPr="005D5F8F" w:rsidRDefault="001F4588" w:rsidP="00785418">
      <w:pPr>
        <w:sectPr w:rsidR="001F4588" w:rsidRPr="005D5F8F" w:rsidSect="00022044">
          <w:headerReference w:type="even" r:id="rId10"/>
          <w:headerReference w:type="default" r:id="rId11"/>
          <w:footerReference w:type="default" r:id="rId12"/>
          <w:headerReference w:type="first" r:id="rId13"/>
          <w:pgSz w:w="12240" w:h="15840" w:code="1"/>
          <w:pgMar w:top="1080" w:right="1440" w:bottom="720" w:left="1440" w:header="1440" w:footer="1440" w:gutter="0"/>
          <w:pgNumType w:fmt="lowerRoman" w:start="1"/>
          <w:cols w:space="720"/>
          <w:docGrid w:linePitch="326"/>
        </w:sectPr>
      </w:pPr>
    </w:p>
    <w:p w:rsidR="00EC5A92" w:rsidRPr="00022044" w:rsidRDefault="00E449C7" w:rsidP="00785418">
      <w:pPr>
        <w:pStyle w:val="Heading1"/>
        <w:rPr>
          <w:sz w:val="22"/>
          <w:szCs w:val="22"/>
        </w:rPr>
      </w:pPr>
      <w:bookmarkStart w:id="4" w:name="_Toc274125200"/>
      <w:r w:rsidRPr="00022044">
        <w:rPr>
          <w:sz w:val="22"/>
          <w:szCs w:val="22"/>
        </w:rPr>
        <w:lastRenderedPageBreak/>
        <w:t>2523</w:t>
      </w:r>
      <w:r w:rsidR="00EC5A92" w:rsidRPr="00022044">
        <w:rPr>
          <w:sz w:val="22"/>
          <w:szCs w:val="22"/>
        </w:rPr>
        <w:t>-01</w:t>
      </w:r>
      <w:r w:rsidR="00EC5A92" w:rsidRPr="00022044">
        <w:rPr>
          <w:sz w:val="22"/>
          <w:szCs w:val="22"/>
        </w:rPr>
        <w:tab/>
        <w:t>PURPOSE</w:t>
      </w:r>
      <w:bookmarkEnd w:id="4"/>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06412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Author" w:date="2013-02-26T08:30:00Z"/>
          <w:sz w:val="22"/>
          <w:szCs w:val="22"/>
        </w:rPr>
      </w:pPr>
      <w:ins w:id="6" w:author="Author" w:date="2013-02-26T08:30:00Z">
        <w:r w:rsidRPr="00022044">
          <w:rPr>
            <w:sz w:val="22"/>
            <w:szCs w:val="22"/>
          </w:rPr>
          <w:t xml:space="preserve">This </w:t>
        </w:r>
      </w:ins>
      <w:r w:rsidR="00FC2BA6" w:rsidRPr="00022044">
        <w:rPr>
          <w:sz w:val="22"/>
          <w:szCs w:val="22"/>
        </w:rPr>
        <w:t>Inspection Manual C</w:t>
      </w:r>
      <w:r w:rsidR="003C01C5" w:rsidRPr="00022044">
        <w:rPr>
          <w:sz w:val="22"/>
          <w:szCs w:val="22"/>
        </w:rPr>
        <w:t xml:space="preserve">hapter </w:t>
      </w:r>
      <w:r w:rsidR="00FC2BA6" w:rsidRPr="00022044">
        <w:rPr>
          <w:sz w:val="22"/>
          <w:szCs w:val="22"/>
        </w:rPr>
        <w:t xml:space="preserve">(IMC) </w:t>
      </w:r>
      <w:r w:rsidR="003C01C5" w:rsidRPr="00022044">
        <w:rPr>
          <w:sz w:val="22"/>
          <w:szCs w:val="22"/>
        </w:rPr>
        <w:t>describe</w:t>
      </w:r>
      <w:r w:rsidR="00916F67" w:rsidRPr="00022044">
        <w:rPr>
          <w:sz w:val="22"/>
          <w:szCs w:val="22"/>
        </w:rPr>
        <w:t>s</w:t>
      </w:r>
      <w:r w:rsidR="003C01C5" w:rsidRPr="00022044">
        <w:rPr>
          <w:sz w:val="22"/>
          <w:szCs w:val="22"/>
        </w:rPr>
        <w:t xml:space="preserve"> the interface</w:t>
      </w:r>
      <w:ins w:id="7" w:author="Author" w:date="2013-02-26T08:30:00Z">
        <w:r w:rsidRPr="00022044">
          <w:rPr>
            <w:sz w:val="22"/>
            <w:szCs w:val="22"/>
          </w:rPr>
          <w:t>s</w:t>
        </w:r>
      </w:ins>
      <w:r w:rsidR="003C01C5" w:rsidRPr="00022044">
        <w:rPr>
          <w:sz w:val="22"/>
          <w:szCs w:val="22"/>
        </w:rPr>
        <w:t xml:space="preserve"> between the </w:t>
      </w:r>
      <w:ins w:id="8" w:author="Author" w:date="2013-02-26T08:30:00Z">
        <w:r w:rsidRPr="00022044">
          <w:rPr>
            <w:sz w:val="22"/>
            <w:szCs w:val="22"/>
          </w:rPr>
          <w:t xml:space="preserve">agency’s </w:t>
        </w:r>
      </w:ins>
      <w:r w:rsidR="00916F67" w:rsidRPr="00022044">
        <w:rPr>
          <w:sz w:val="22"/>
          <w:szCs w:val="22"/>
        </w:rPr>
        <w:t>r</w:t>
      </w:r>
      <w:r w:rsidR="003C01C5" w:rsidRPr="00022044">
        <w:rPr>
          <w:sz w:val="22"/>
          <w:szCs w:val="22"/>
        </w:rPr>
        <w:t xml:space="preserve">eactor </w:t>
      </w:r>
      <w:r w:rsidR="00916F67" w:rsidRPr="00022044">
        <w:rPr>
          <w:sz w:val="22"/>
          <w:szCs w:val="22"/>
        </w:rPr>
        <w:t>o</w:t>
      </w:r>
      <w:r w:rsidR="003C01C5" w:rsidRPr="00022044">
        <w:rPr>
          <w:sz w:val="22"/>
          <w:szCs w:val="22"/>
        </w:rPr>
        <w:t xml:space="preserve">perating </w:t>
      </w:r>
      <w:r w:rsidR="00916F67" w:rsidRPr="00022044">
        <w:rPr>
          <w:sz w:val="22"/>
          <w:szCs w:val="22"/>
        </w:rPr>
        <w:t>e</w:t>
      </w:r>
      <w:r w:rsidR="003C01C5" w:rsidRPr="00022044">
        <w:rPr>
          <w:sz w:val="22"/>
          <w:szCs w:val="22"/>
        </w:rPr>
        <w:t xml:space="preserve">xperience (OpE) </w:t>
      </w:r>
      <w:r w:rsidR="00916F67" w:rsidRPr="00022044">
        <w:rPr>
          <w:sz w:val="22"/>
          <w:szCs w:val="22"/>
        </w:rPr>
        <w:t>p</w:t>
      </w:r>
      <w:r w:rsidR="003C01C5" w:rsidRPr="00022044">
        <w:rPr>
          <w:sz w:val="22"/>
          <w:szCs w:val="22"/>
        </w:rPr>
        <w:t>rogra</w:t>
      </w:r>
      <w:r w:rsidR="00B948FE" w:rsidRPr="00022044">
        <w:rPr>
          <w:sz w:val="22"/>
          <w:szCs w:val="22"/>
        </w:rPr>
        <w:t>m</w:t>
      </w:r>
      <w:ins w:id="9" w:author="Author" w:date="2013-02-26T08:30:00Z">
        <w:r w:rsidRPr="00022044">
          <w:rPr>
            <w:sz w:val="22"/>
            <w:szCs w:val="22"/>
          </w:rPr>
          <w:t>,</w:t>
        </w:r>
      </w:ins>
      <w:r w:rsidR="00B948FE" w:rsidRPr="00022044">
        <w:rPr>
          <w:sz w:val="22"/>
          <w:szCs w:val="22"/>
        </w:rPr>
        <w:t xml:space="preserve"> </w:t>
      </w:r>
      <w:r w:rsidR="00440EF5" w:rsidRPr="00022044">
        <w:rPr>
          <w:sz w:val="22"/>
          <w:szCs w:val="22"/>
        </w:rPr>
        <w:t>Reactor Oversight Process (ROP</w:t>
      </w:r>
      <w:ins w:id="10" w:author="Author" w:date="2013-02-26T08:30:00Z">
        <w:r w:rsidR="00440EF5" w:rsidRPr="00022044">
          <w:rPr>
            <w:sz w:val="22"/>
            <w:szCs w:val="22"/>
          </w:rPr>
          <w:t>)</w:t>
        </w:r>
        <w:r w:rsidRPr="00022044">
          <w:rPr>
            <w:sz w:val="22"/>
            <w:szCs w:val="22"/>
          </w:rPr>
          <w:t>, and construction oversight processes</w:t>
        </w:r>
        <w:r w:rsidR="003C01C5" w:rsidRPr="00022044">
          <w:rPr>
            <w:sz w:val="22"/>
            <w:szCs w:val="22"/>
          </w:rPr>
          <w:t>.</w:t>
        </w:r>
      </w:ins>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412F" w:rsidRPr="00022044" w:rsidRDefault="0006412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449C7" w:rsidP="00785418">
      <w:pPr>
        <w:pStyle w:val="Heading1"/>
        <w:rPr>
          <w:sz w:val="22"/>
          <w:szCs w:val="22"/>
        </w:rPr>
      </w:pPr>
      <w:bookmarkStart w:id="11" w:name="_Toc274125201"/>
      <w:r w:rsidRPr="00022044">
        <w:rPr>
          <w:sz w:val="22"/>
          <w:szCs w:val="22"/>
        </w:rPr>
        <w:t>2523</w:t>
      </w:r>
      <w:r w:rsidR="00EC5A92" w:rsidRPr="00022044">
        <w:rPr>
          <w:sz w:val="22"/>
          <w:szCs w:val="22"/>
        </w:rPr>
        <w:t>-02</w:t>
      </w:r>
      <w:r w:rsidR="00EC5A92" w:rsidRPr="00022044">
        <w:rPr>
          <w:sz w:val="22"/>
          <w:szCs w:val="22"/>
        </w:rPr>
        <w:tab/>
        <w:t>OBJECTIVES</w:t>
      </w:r>
      <w:bookmarkEnd w:id="11"/>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02.01</w:t>
      </w:r>
      <w:r w:rsidRPr="00022044">
        <w:rPr>
          <w:sz w:val="22"/>
          <w:szCs w:val="22"/>
        </w:rPr>
        <w:tab/>
        <w:t>To</w:t>
      </w:r>
      <w:r w:rsidR="003C01C5" w:rsidRPr="00022044">
        <w:rPr>
          <w:sz w:val="22"/>
          <w:szCs w:val="22"/>
        </w:rPr>
        <w:t xml:space="preserve"> implement </w:t>
      </w:r>
      <w:r w:rsidR="00916F67" w:rsidRPr="00022044">
        <w:rPr>
          <w:sz w:val="22"/>
          <w:szCs w:val="22"/>
        </w:rPr>
        <w:t xml:space="preserve">the </w:t>
      </w:r>
      <w:r w:rsidR="003C01C5" w:rsidRPr="00022044">
        <w:rPr>
          <w:sz w:val="22"/>
          <w:szCs w:val="22"/>
        </w:rPr>
        <w:t>applicable policies of Management Directive</w:t>
      </w:r>
      <w:r w:rsidR="00916F67" w:rsidRPr="00022044">
        <w:rPr>
          <w:sz w:val="22"/>
          <w:szCs w:val="22"/>
        </w:rPr>
        <w:t xml:space="preserve"> (MD)</w:t>
      </w:r>
      <w:r w:rsidR="003C01C5" w:rsidRPr="00022044">
        <w:rPr>
          <w:sz w:val="22"/>
          <w:szCs w:val="22"/>
        </w:rPr>
        <w:t xml:space="preserve"> 8.7, “Reactor Operating Experience Program</w:t>
      </w:r>
      <w:r w:rsidR="00916F67" w:rsidRPr="00022044">
        <w:rPr>
          <w:sz w:val="22"/>
          <w:szCs w:val="22"/>
        </w:rPr>
        <w:t>,</w:t>
      </w:r>
      <w:r w:rsidR="003C01C5" w:rsidRPr="00022044">
        <w:rPr>
          <w:sz w:val="22"/>
          <w:szCs w:val="22"/>
        </w:rPr>
        <w:t>”</w:t>
      </w:r>
      <w:r w:rsidR="00916F67" w:rsidRPr="00022044">
        <w:rPr>
          <w:sz w:val="22"/>
          <w:szCs w:val="22"/>
        </w:rPr>
        <w:t xml:space="preserve"> dated September </w:t>
      </w:r>
      <w:ins w:id="12" w:author="Author" w:date="2013-02-26T08:30:00Z">
        <w:r w:rsidR="0006412F" w:rsidRPr="00022044">
          <w:rPr>
            <w:sz w:val="22"/>
            <w:szCs w:val="22"/>
          </w:rPr>
          <w:t>27</w:t>
        </w:r>
        <w:r w:rsidR="00916F67" w:rsidRPr="00022044">
          <w:rPr>
            <w:sz w:val="22"/>
            <w:szCs w:val="22"/>
          </w:rPr>
          <w:t xml:space="preserve">, </w:t>
        </w:r>
        <w:r w:rsidR="0006412F" w:rsidRPr="00022044">
          <w:rPr>
            <w:sz w:val="22"/>
            <w:szCs w:val="22"/>
          </w:rPr>
          <w:t>2012</w:t>
        </w:r>
      </w:ins>
      <w:r w:rsidR="00916F67" w:rsidRPr="00022044">
        <w:rPr>
          <w:sz w:val="22"/>
          <w:szCs w:val="22"/>
        </w:rPr>
        <w:t>.</w:t>
      </w:r>
      <w:r w:rsidR="003C01C5" w:rsidRPr="00022044">
        <w:rPr>
          <w:sz w:val="22"/>
          <w:szCs w:val="22"/>
        </w:rPr>
        <w:t xml:space="preserve"> </w:t>
      </w: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02.02</w:t>
      </w:r>
      <w:r w:rsidRPr="00022044">
        <w:rPr>
          <w:sz w:val="22"/>
          <w:szCs w:val="22"/>
        </w:rPr>
        <w:tab/>
        <w:t>To</w:t>
      </w:r>
      <w:r w:rsidR="003C01C5" w:rsidRPr="00022044">
        <w:rPr>
          <w:sz w:val="22"/>
          <w:szCs w:val="22"/>
        </w:rPr>
        <w:t xml:space="preserve"> emphasize the availability</w:t>
      </w:r>
      <w:r w:rsidR="00FC2BA6" w:rsidRPr="00022044">
        <w:rPr>
          <w:sz w:val="22"/>
          <w:szCs w:val="22"/>
        </w:rPr>
        <w:t xml:space="preserve"> and</w:t>
      </w:r>
      <w:r w:rsidR="003C01C5" w:rsidRPr="00022044">
        <w:rPr>
          <w:sz w:val="22"/>
          <w:szCs w:val="22"/>
        </w:rPr>
        <w:t xml:space="preserve"> applicability of OpE </w:t>
      </w:r>
      <w:r w:rsidR="00FC2BA6" w:rsidRPr="00022044">
        <w:rPr>
          <w:sz w:val="22"/>
          <w:szCs w:val="22"/>
        </w:rPr>
        <w:t xml:space="preserve">for use </w:t>
      </w:r>
      <w:r w:rsidR="003C01C5" w:rsidRPr="00022044">
        <w:rPr>
          <w:sz w:val="22"/>
          <w:szCs w:val="22"/>
        </w:rPr>
        <w:t>within</w:t>
      </w:r>
      <w:r w:rsidR="00916F67" w:rsidRPr="00022044">
        <w:rPr>
          <w:sz w:val="22"/>
          <w:szCs w:val="22"/>
        </w:rPr>
        <w:t xml:space="preserve"> the </w:t>
      </w:r>
      <w:r w:rsidR="00B948FE" w:rsidRPr="00022044">
        <w:rPr>
          <w:sz w:val="22"/>
          <w:szCs w:val="22"/>
        </w:rPr>
        <w:t>NRC</w:t>
      </w:r>
      <w:r w:rsidR="00916F67" w:rsidRPr="00022044">
        <w:rPr>
          <w:sz w:val="22"/>
          <w:szCs w:val="22"/>
        </w:rPr>
        <w:t>’s</w:t>
      </w:r>
      <w:r w:rsidR="00B948FE" w:rsidRPr="00022044">
        <w:rPr>
          <w:sz w:val="22"/>
          <w:szCs w:val="22"/>
        </w:rPr>
        <w:t xml:space="preserve"> inspection and assessment activities</w:t>
      </w:r>
      <w:r w:rsidR="003C01C5" w:rsidRPr="00022044">
        <w:rPr>
          <w:sz w:val="22"/>
          <w:szCs w:val="22"/>
        </w:rPr>
        <w:t>.</w:t>
      </w: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02.03</w:t>
      </w:r>
      <w:r w:rsidRPr="00022044">
        <w:rPr>
          <w:sz w:val="22"/>
          <w:szCs w:val="22"/>
        </w:rPr>
        <w:tab/>
        <w:t>To</w:t>
      </w:r>
      <w:r w:rsidR="003C01C5" w:rsidRPr="00022044">
        <w:rPr>
          <w:sz w:val="22"/>
          <w:szCs w:val="22"/>
        </w:rPr>
        <w:t xml:space="preserve"> provide guidance on the integration of OpE into the ROP</w:t>
      </w:r>
      <w:ins w:id="13" w:author="Author" w:date="2013-02-26T08:30:00Z">
        <w:r w:rsidR="0006412F" w:rsidRPr="00022044">
          <w:rPr>
            <w:sz w:val="22"/>
            <w:szCs w:val="22"/>
          </w:rPr>
          <w:t xml:space="preserve"> and the construction oversight processes</w:t>
        </w:r>
      </w:ins>
      <w:r w:rsidR="003C01C5" w:rsidRPr="00022044">
        <w:rPr>
          <w:sz w:val="22"/>
          <w:szCs w:val="22"/>
        </w:rPr>
        <w:t>.</w:t>
      </w:r>
    </w:p>
    <w:p w:rsidR="00112B5F" w:rsidRPr="00022044" w:rsidRDefault="00112B5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Author" w:date="2013-02-26T08:30:00Z"/>
          <w:sz w:val="22"/>
          <w:szCs w:val="22"/>
        </w:rPr>
      </w:pPr>
    </w:p>
    <w:p w:rsidR="0006412F" w:rsidRPr="00022044" w:rsidRDefault="0006412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 w:author="Author" w:date="2013-02-26T08:30:00Z"/>
          <w:sz w:val="22"/>
          <w:szCs w:val="22"/>
        </w:rPr>
      </w:pPr>
      <w:ins w:id="16" w:author="Author" w:date="2013-02-26T08:30:00Z">
        <w:r w:rsidRPr="00022044">
          <w:rPr>
            <w:sz w:val="22"/>
            <w:szCs w:val="22"/>
          </w:rPr>
          <w:t>02.04</w:t>
        </w:r>
        <w:r w:rsidRPr="00022044">
          <w:rPr>
            <w:sz w:val="22"/>
            <w:szCs w:val="22"/>
          </w:rPr>
          <w:tab/>
          <w:t xml:space="preserve">To provide guidance for communicating potentially generic items identified by regional and headquarter inspectors. </w:t>
        </w:r>
      </w:ins>
    </w:p>
    <w:p w:rsidR="00112B5F" w:rsidRPr="00022044" w:rsidRDefault="00112B5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412F" w:rsidRPr="00022044" w:rsidRDefault="0006412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449C7" w:rsidP="00785418">
      <w:pPr>
        <w:pStyle w:val="Heading1"/>
        <w:rPr>
          <w:sz w:val="22"/>
          <w:szCs w:val="22"/>
        </w:rPr>
      </w:pPr>
      <w:bookmarkStart w:id="17" w:name="_Toc274125202"/>
      <w:r w:rsidRPr="00022044">
        <w:rPr>
          <w:sz w:val="22"/>
          <w:szCs w:val="22"/>
        </w:rPr>
        <w:t>2523</w:t>
      </w:r>
      <w:r w:rsidR="00EC5A92" w:rsidRPr="00022044">
        <w:rPr>
          <w:sz w:val="22"/>
          <w:szCs w:val="22"/>
        </w:rPr>
        <w:t>-03</w:t>
      </w:r>
      <w:r w:rsidR="00EC5A92" w:rsidRPr="00022044">
        <w:rPr>
          <w:sz w:val="22"/>
          <w:szCs w:val="22"/>
        </w:rPr>
        <w:tab/>
        <w:t>APPLICABILITY</w:t>
      </w:r>
      <w:bookmarkEnd w:id="17"/>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FC2BA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This IMC applies to those organizations within the NRC responsible for the development, maintenance, and application of the ROP and </w:t>
      </w:r>
      <w:ins w:id="18" w:author="Author" w:date="2013-02-26T08:30:00Z">
        <w:r w:rsidR="0006412F" w:rsidRPr="00022044">
          <w:rPr>
            <w:sz w:val="22"/>
            <w:szCs w:val="22"/>
          </w:rPr>
          <w:t xml:space="preserve">construction oversight processes such as the Construction Reactor Oversight Process (cROP); and to </w:t>
        </w:r>
      </w:ins>
      <w:r w:rsidRPr="00022044">
        <w:rPr>
          <w:sz w:val="22"/>
          <w:szCs w:val="22"/>
        </w:rPr>
        <w:t>those organizations responsible for the collection, evaluation, and communication of OpE information.</w:t>
      </w:r>
      <w:ins w:id="19" w:author="Author" w:date="2013-02-26T08:30:00Z">
        <w:r w:rsidRPr="00022044">
          <w:rPr>
            <w:sz w:val="22"/>
            <w:szCs w:val="22"/>
          </w:rPr>
          <w:t xml:space="preserve"> </w:t>
        </w:r>
        <w:r w:rsidR="0006412F" w:rsidRPr="00022044">
          <w:rPr>
            <w:sz w:val="22"/>
            <w:szCs w:val="22"/>
          </w:rPr>
          <w:t xml:space="preserve"> Since construction experience (ConE) is a subset of OpE, the term OpE as used in this IMC covers both OpE and ConE unless otherwise specified.  In addition, ROP and construction oversight processes will be referred to as NRC oversight processes throughout this IMC.</w:t>
        </w:r>
      </w:ins>
    </w:p>
    <w:p w:rsidR="00E449C7" w:rsidRPr="00022044" w:rsidRDefault="00E449C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49C7" w:rsidRPr="00022044" w:rsidRDefault="00E449C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449C7" w:rsidP="00785418">
      <w:pPr>
        <w:pStyle w:val="Heading1"/>
        <w:rPr>
          <w:sz w:val="22"/>
          <w:szCs w:val="22"/>
        </w:rPr>
      </w:pPr>
      <w:bookmarkStart w:id="20" w:name="_Toc274125203"/>
      <w:r w:rsidRPr="00022044">
        <w:rPr>
          <w:sz w:val="22"/>
          <w:szCs w:val="22"/>
        </w:rPr>
        <w:t>2523</w:t>
      </w:r>
      <w:r w:rsidR="00EC5A92" w:rsidRPr="00022044">
        <w:rPr>
          <w:sz w:val="22"/>
          <w:szCs w:val="22"/>
        </w:rPr>
        <w:t>-04</w:t>
      </w:r>
      <w:r w:rsidR="00EC5A92" w:rsidRPr="00022044">
        <w:rPr>
          <w:sz w:val="22"/>
          <w:szCs w:val="22"/>
        </w:rPr>
        <w:tab/>
        <w:t>DEFINITIONS</w:t>
      </w:r>
      <w:bookmarkEnd w:id="20"/>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04.01</w:t>
      </w:r>
      <w:r w:rsidRPr="00022044">
        <w:rPr>
          <w:sz w:val="22"/>
          <w:szCs w:val="22"/>
        </w:rPr>
        <w:tab/>
      </w:r>
      <w:r w:rsidRPr="00022044">
        <w:rPr>
          <w:sz w:val="22"/>
          <w:szCs w:val="22"/>
          <w:u w:val="single"/>
        </w:rPr>
        <w:t>Application of (or Applying) OpE</w:t>
      </w:r>
      <w:r w:rsidRPr="00022044">
        <w:rPr>
          <w:sz w:val="22"/>
          <w:szCs w:val="22"/>
        </w:rPr>
        <w:t>.  Taking actions based on insights or recommendations resulting from OpE evaluations.  Th</w:t>
      </w:r>
      <w:r w:rsidR="00916F67" w:rsidRPr="00022044">
        <w:rPr>
          <w:sz w:val="22"/>
          <w:szCs w:val="22"/>
        </w:rPr>
        <w:t>e</w:t>
      </w:r>
      <w:r w:rsidRPr="00022044">
        <w:rPr>
          <w:sz w:val="22"/>
          <w:szCs w:val="22"/>
        </w:rPr>
        <w:t>s</w:t>
      </w:r>
      <w:r w:rsidR="00916F67" w:rsidRPr="00022044">
        <w:rPr>
          <w:sz w:val="22"/>
          <w:szCs w:val="22"/>
        </w:rPr>
        <w:t>e actions</w:t>
      </w:r>
      <w:r w:rsidRPr="00022044">
        <w:rPr>
          <w:sz w:val="22"/>
          <w:szCs w:val="22"/>
        </w:rPr>
        <w:t xml:space="preserve"> could involve communicating with stakeholders, taking regulatory actions, and influencing agency programs.    </w:t>
      </w:r>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39E2" w:rsidRPr="00022044" w:rsidRDefault="00FC2BA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1" w:author="Author" w:date="2013-02-26T08:30:00Z">
        <w:r w:rsidRPr="00022044">
          <w:rPr>
            <w:sz w:val="22"/>
            <w:szCs w:val="22"/>
          </w:rPr>
          <w:t>04.0</w:t>
        </w:r>
        <w:r w:rsidR="004339E2" w:rsidRPr="00022044">
          <w:rPr>
            <w:sz w:val="22"/>
            <w:szCs w:val="22"/>
          </w:rPr>
          <w:t>2</w:t>
        </w:r>
      </w:ins>
      <w:r w:rsidRPr="00022044">
        <w:rPr>
          <w:sz w:val="22"/>
          <w:szCs w:val="22"/>
        </w:rPr>
        <w:tab/>
      </w:r>
      <w:r w:rsidR="004339E2" w:rsidRPr="00022044">
        <w:rPr>
          <w:sz w:val="22"/>
          <w:szCs w:val="22"/>
          <w:u w:val="single"/>
        </w:rPr>
        <w:t>Evaluation of (or Evaluating) OpE</w:t>
      </w:r>
      <w:r w:rsidR="004339E2" w:rsidRPr="00022044">
        <w:rPr>
          <w:sz w:val="22"/>
          <w:szCs w:val="22"/>
        </w:rPr>
        <w:t xml:space="preserve">.  A review of OpE information (generally </w:t>
      </w:r>
      <w:r w:rsidR="00915C67" w:rsidRPr="00022044">
        <w:rPr>
          <w:sz w:val="22"/>
          <w:szCs w:val="22"/>
        </w:rPr>
        <w:t>coordinated</w:t>
      </w:r>
      <w:r w:rsidR="004339E2" w:rsidRPr="00022044">
        <w:rPr>
          <w:sz w:val="22"/>
          <w:szCs w:val="22"/>
        </w:rPr>
        <w:t xml:space="preserve"> by an </w:t>
      </w:r>
      <w:r w:rsidR="00916F67" w:rsidRPr="00022044">
        <w:rPr>
          <w:sz w:val="22"/>
          <w:szCs w:val="22"/>
        </w:rPr>
        <w:t>i</w:t>
      </w:r>
      <w:r w:rsidR="004339E2" w:rsidRPr="00022044">
        <w:rPr>
          <w:sz w:val="22"/>
          <w:szCs w:val="22"/>
        </w:rPr>
        <w:t xml:space="preserve">ssue </w:t>
      </w:r>
      <w:r w:rsidR="00916F67" w:rsidRPr="00022044">
        <w:rPr>
          <w:sz w:val="22"/>
          <w:szCs w:val="22"/>
        </w:rPr>
        <w:t>m</w:t>
      </w:r>
      <w:r w:rsidR="004339E2" w:rsidRPr="00022044">
        <w:rPr>
          <w:sz w:val="22"/>
          <w:szCs w:val="22"/>
        </w:rPr>
        <w:t xml:space="preserve">anager in </w:t>
      </w:r>
      <w:r w:rsidR="00FB65F2" w:rsidRPr="00022044">
        <w:rPr>
          <w:sz w:val="22"/>
          <w:szCs w:val="22"/>
        </w:rPr>
        <w:t>IOEB</w:t>
      </w:r>
      <w:ins w:id="22" w:author="Author" w:date="2013-02-26T08:30:00Z">
        <w:r w:rsidR="00FB65F2" w:rsidRPr="00022044">
          <w:rPr>
            <w:sz w:val="22"/>
            <w:szCs w:val="22"/>
          </w:rPr>
          <w:t>/CAEB</w:t>
        </w:r>
      </w:ins>
      <w:r w:rsidR="00FB65F2" w:rsidRPr="00022044">
        <w:rPr>
          <w:sz w:val="22"/>
          <w:szCs w:val="22"/>
        </w:rPr>
        <w:t xml:space="preserve"> and performed by IOEB</w:t>
      </w:r>
      <w:ins w:id="23" w:author="Author" w:date="2013-02-26T08:30:00Z">
        <w:r w:rsidR="00FB65F2" w:rsidRPr="00022044">
          <w:rPr>
            <w:sz w:val="22"/>
            <w:szCs w:val="22"/>
          </w:rPr>
          <w:t>/CAEB</w:t>
        </w:r>
      </w:ins>
      <w:r w:rsidR="00FB65F2" w:rsidRPr="00022044">
        <w:rPr>
          <w:sz w:val="22"/>
          <w:szCs w:val="22"/>
        </w:rPr>
        <w:t xml:space="preserve"> staff </w:t>
      </w:r>
      <w:ins w:id="24" w:author="Author" w:date="2013-02-26T08:30:00Z">
        <w:r w:rsidR="00FB65F2" w:rsidRPr="00022044">
          <w:rPr>
            <w:sz w:val="22"/>
            <w:szCs w:val="22"/>
          </w:rPr>
          <w:t>of NRR/NRO</w:t>
        </w:r>
      </w:ins>
      <w:r w:rsidR="00FB65F2" w:rsidRPr="00022044">
        <w:rPr>
          <w:sz w:val="22"/>
          <w:szCs w:val="22"/>
        </w:rPr>
        <w:t xml:space="preserve"> technical staff, or </w:t>
      </w:r>
      <w:ins w:id="25" w:author="Author" w:date="2013-02-26T08:30:00Z">
        <w:r w:rsidR="00FB65F2" w:rsidRPr="00022044">
          <w:rPr>
            <w:sz w:val="22"/>
            <w:szCs w:val="22"/>
          </w:rPr>
          <w:t>a combination of each</w:t>
        </w:r>
      </w:ins>
      <w:r w:rsidR="004339E2" w:rsidRPr="00022044">
        <w:rPr>
          <w:sz w:val="22"/>
          <w:szCs w:val="22"/>
        </w:rPr>
        <w:t xml:space="preserve">) to determine the significance of the information and to gain insights and lessons learned that </w:t>
      </w:r>
      <w:r w:rsidR="00916F67" w:rsidRPr="00022044">
        <w:rPr>
          <w:sz w:val="22"/>
          <w:szCs w:val="22"/>
        </w:rPr>
        <w:t xml:space="preserve">the NRC </w:t>
      </w:r>
      <w:r w:rsidR="004339E2" w:rsidRPr="00022044">
        <w:rPr>
          <w:sz w:val="22"/>
          <w:szCs w:val="22"/>
        </w:rPr>
        <w:t>could use for agency communication or application.</w:t>
      </w:r>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85418"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785418" w:rsidSect="00022044">
          <w:headerReference w:type="even" r:id="rId14"/>
          <w:headerReference w:type="default" r:id="rId15"/>
          <w:footerReference w:type="default" r:id="rId16"/>
          <w:headerReference w:type="first" r:id="rId17"/>
          <w:pgSz w:w="12240" w:h="15840" w:code="1"/>
          <w:pgMar w:top="1080" w:right="1440" w:bottom="720" w:left="1440" w:header="1440" w:footer="1440" w:gutter="0"/>
          <w:pgNumType w:start="1"/>
          <w:cols w:space="720"/>
          <w:docGrid w:linePitch="326"/>
        </w:sectPr>
      </w:pPr>
      <w:r w:rsidRPr="00022044">
        <w:rPr>
          <w:sz w:val="22"/>
          <w:szCs w:val="22"/>
        </w:rPr>
        <w:t>04.</w:t>
      </w:r>
      <w:ins w:id="26" w:author="Author" w:date="2013-02-26T08:30:00Z">
        <w:r w:rsidR="00FB65F2" w:rsidRPr="00022044">
          <w:rPr>
            <w:sz w:val="22"/>
            <w:szCs w:val="22"/>
          </w:rPr>
          <w:t>03</w:t>
        </w:r>
      </w:ins>
      <w:r w:rsidRPr="00022044">
        <w:rPr>
          <w:sz w:val="22"/>
          <w:szCs w:val="22"/>
        </w:rPr>
        <w:tab/>
      </w:r>
      <w:r w:rsidRPr="00022044">
        <w:rPr>
          <w:sz w:val="22"/>
          <w:szCs w:val="22"/>
          <w:u w:val="single"/>
        </w:rPr>
        <w:t>Issue Manager</w:t>
      </w:r>
      <w:r w:rsidRPr="00022044">
        <w:rPr>
          <w:sz w:val="22"/>
          <w:szCs w:val="22"/>
        </w:rPr>
        <w:t xml:space="preserve">.  </w:t>
      </w:r>
      <w:proofErr w:type="gramStart"/>
      <w:r w:rsidRPr="00022044">
        <w:rPr>
          <w:sz w:val="22"/>
          <w:szCs w:val="22"/>
        </w:rPr>
        <w:t xml:space="preserve">An individual within the </w:t>
      </w:r>
      <w:r w:rsidR="00916F67" w:rsidRPr="00022044">
        <w:rPr>
          <w:sz w:val="22"/>
          <w:szCs w:val="22"/>
        </w:rPr>
        <w:t>c</w:t>
      </w:r>
      <w:r w:rsidRPr="00022044">
        <w:rPr>
          <w:sz w:val="22"/>
          <w:szCs w:val="22"/>
        </w:rPr>
        <w:t xml:space="preserve">learinghouse </w:t>
      </w:r>
      <w:r w:rsidR="00916F67" w:rsidRPr="00022044">
        <w:rPr>
          <w:sz w:val="22"/>
          <w:szCs w:val="22"/>
        </w:rPr>
        <w:t xml:space="preserve">who is </w:t>
      </w:r>
      <w:r w:rsidRPr="00022044">
        <w:rPr>
          <w:sz w:val="22"/>
          <w:szCs w:val="22"/>
        </w:rPr>
        <w:t xml:space="preserve">responsible for tracking and project managing an </w:t>
      </w:r>
      <w:r w:rsidR="00916F67" w:rsidRPr="00022044">
        <w:rPr>
          <w:sz w:val="22"/>
          <w:szCs w:val="22"/>
        </w:rPr>
        <w:t>i</w:t>
      </w:r>
      <w:r w:rsidRPr="00022044">
        <w:rPr>
          <w:sz w:val="22"/>
          <w:szCs w:val="22"/>
        </w:rPr>
        <w:t xml:space="preserve">ssue for </w:t>
      </w:r>
      <w:r w:rsidR="00916F67" w:rsidRPr="00022044">
        <w:rPr>
          <w:sz w:val="22"/>
          <w:szCs w:val="22"/>
        </w:rPr>
        <w:t>r</w:t>
      </w:r>
      <w:r w:rsidRPr="00022044">
        <w:rPr>
          <w:sz w:val="22"/>
          <w:szCs w:val="22"/>
        </w:rPr>
        <w:t>esolution</w:t>
      </w:r>
      <w:r w:rsidR="00F91161" w:rsidRPr="00022044">
        <w:rPr>
          <w:sz w:val="22"/>
          <w:szCs w:val="22"/>
        </w:rPr>
        <w:t xml:space="preserve"> (IFR)</w:t>
      </w:r>
      <w:r w:rsidRPr="00022044">
        <w:rPr>
          <w:sz w:val="22"/>
          <w:szCs w:val="22"/>
        </w:rPr>
        <w:t xml:space="preserve"> through the evaluation and application phases of the OpE process.</w:t>
      </w:r>
      <w:proofErr w:type="gramEnd"/>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04.</w:t>
      </w:r>
      <w:ins w:id="27" w:author="Author" w:date="2013-02-26T08:30:00Z">
        <w:r w:rsidR="00FB65F2" w:rsidRPr="00022044">
          <w:rPr>
            <w:sz w:val="22"/>
            <w:szCs w:val="22"/>
          </w:rPr>
          <w:t>04</w:t>
        </w:r>
      </w:ins>
      <w:r w:rsidRPr="00022044">
        <w:rPr>
          <w:sz w:val="22"/>
          <w:szCs w:val="22"/>
        </w:rPr>
        <w:tab/>
      </w:r>
      <w:proofErr w:type="gramStart"/>
      <w:r w:rsidRPr="00022044">
        <w:rPr>
          <w:sz w:val="22"/>
          <w:szCs w:val="22"/>
          <w:u w:val="single"/>
        </w:rPr>
        <w:t>Issue</w:t>
      </w:r>
      <w:proofErr w:type="gramEnd"/>
      <w:r w:rsidRPr="00022044">
        <w:rPr>
          <w:sz w:val="22"/>
          <w:szCs w:val="22"/>
          <w:u w:val="single"/>
        </w:rPr>
        <w:t xml:space="preserve"> for Resolution</w:t>
      </w:r>
      <w:r w:rsidR="00587F71" w:rsidRPr="00022044">
        <w:rPr>
          <w:sz w:val="22"/>
          <w:szCs w:val="22"/>
          <w:u w:val="single"/>
        </w:rPr>
        <w:t xml:space="preserve"> (IFR)</w:t>
      </w:r>
      <w:r w:rsidRPr="00022044">
        <w:rPr>
          <w:sz w:val="22"/>
          <w:szCs w:val="22"/>
        </w:rPr>
        <w:t xml:space="preserve">.  A matter involving OpE information that becomes captured by the screening and trending phase of the </w:t>
      </w:r>
      <w:r w:rsidR="00916F67" w:rsidRPr="00022044">
        <w:rPr>
          <w:sz w:val="22"/>
          <w:szCs w:val="22"/>
        </w:rPr>
        <w:t>c</w:t>
      </w:r>
      <w:r w:rsidRPr="00022044">
        <w:rPr>
          <w:sz w:val="22"/>
          <w:szCs w:val="22"/>
        </w:rPr>
        <w:t>learinghouse OpE process and will be further processed for subsequent evaluation or application</w:t>
      </w:r>
      <w:r w:rsidR="00916F67" w:rsidRPr="00022044">
        <w:rPr>
          <w:sz w:val="22"/>
          <w:szCs w:val="22"/>
        </w:rPr>
        <w:t>, or both</w:t>
      </w:r>
      <w:r w:rsidRPr="00022044">
        <w:rPr>
          <w:sz w:val="22"/>
          <w:szCs w:val="22"/>
        </w:rPr>
        <w:t>.</w:t>
      </w:r>
    </w:p>
    <w:p w:rsidR="004339E2" w:rsidRPr="00022044" w:rsidRDefault="004339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65F2" w:rsidRPr="00022044" w:rsidRDefault="00FB65F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 w:author="Author" w:date="2013-02-26T08:30:00Z"/>
          <w:sz w:val="22"/>
          <w:szCs w:val="22"/>
        </w:rPr>
      </w:pPr>
      <w:ins w:id="29" w:author="Author" w:date="2013-02-26T08:30:00Z">
        <w:r w:rsidRPr="00022044">
          <w:rPr>
            <w:sz w:val="22"/>
            <w:szCs w:val="22"/>
          </w:rPr>
          <w:t>04.05</w:t>
        </w:r>
        <w:r w:rsidRPr="00022044">
          <w:rPr>
            <w:sz w:val="22"/>
            <w:szCs w:val="22"/>
          </w:rPr>
          <w:tab/>
        </w:r>
        <w:r w:rsidRPr="00022044">
          <w:rPr>
            <w:sz w:val="22"/>
            <w:szCs w:val="22"/>
            <w:u w:val="single"/>
          </w:rPr>
          <w:t>OpE Center of Expertise.</w:t>
        </w:r>
        <w:r w:rsidRPr="00022044">
          <w:rPr>
            <w:sz w:val="22"/>
            <w:szCs w:val="22"/>
          </w:rPr>
          <w:t xml:space="preserve">  </w:t>
        </w:r>
        <w:proofErr w:type="gramStart"/>
        <w:r w:rsidRPr="00022044">
          <w:rPr>
            <w:sz w:val="22"/>
            <w:szCs w:val="22"/>
          </w:rPr>
          <w:t>A centralized organization that combines the OpE and ConE programs.</w:t>
        </w:r>
        <w:proofErr w:type="gramEnd"/>
        <w:r w:rsidRPr="00022044">
          <w:rPr>
            <w:sz w:val="22"/>
            <w:szCs w:val="22"/>
          </w:rPr>
          <w:t xml:space="preserve">  The OpE Center of Expertise (COE) will be led by the Office of NRR. COE staff will reside in both NRO and NRR offices. These offices will continue to focus on knowledge sharing and coordination to systematically collect, screen, evaluate and communicate domestic and international reactor operating and construction experience, and to apply OpE insights.</w:t>
        </w:r>
      </w:ins>
    </w:p>
    <w:p w:rsidR="00FB65F2" w:rsidRPr="00022044" w:rsidRDefault="00FB65F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 w:author="Author" w:date="2013-02-26T08:30:00Z"/>
          <w:sz w:val="22"/>
          <w:szCs w:val="22"/>
        </w:rPr>
      </w:pPr>
    </w:p>
    <w:p w:rsidR="007A2BE2" w:rsidRPr="00022044" w:rsidRDefault="009B274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 w:author="Author" w:date="2013-02-26T08:30:00Z"/>
          <w:sz w:val="22"/>
          <w:szCs w:val="22"/>
        </w:rPr>
      </w:pPr>
      <w:ins w:id="32" w:author="Author" w:date="2013-02-26T08:30:00Z">
        <w:r w:rsidRPr="00022044">
          <w:rPr>
            <w:sz w:val="22"/>
            <w:szCs w:val="22"/>
          </w:rPr>
          <w:t>04.0</w:t>
        </w:r>
        <w:r w:rsidR="00172E9C" w:rsidRPr="00022044">
          <w:rPr>
            <w:sz w:val="22"/>
            <w:szCs w:val="22"/>
          </w:rPr>
          <w:t>6</w:t>
        </w:r>
        <w:r w:rsidRPr="00022044">
          <w:rPr>
            <w:sz w:val="22"/>
            <w:szCs w:val="22"/>
          </w:rPr>
          <w:tab/>
        </w:r>
        <w:r w:rsidR="007A2BE2" w:rsidRPr="00022044">
          <w:rPr>
            <w:sz w:val="22"/>
            <w:szCs w:val="22"/>
            <w:u w:val="single"/>
          </w:rPr>
          <w:t>OpE Clearinghouse</w:t>
        </w:r>
        <w:r w:rsidR="007A2BE2" w:rsidRPr="00022044">
          <w:rPr>
            <w:sz w:val="22"/>
            <w:szCs w:val="22"/>
          </w:rPr>
          <w:t>.  The centralized team that performs the key functions and activities of the reactor OpE program.  Its core duties include (1) collecting, storing, screening, prioritizing, and distributing OpE information to interested users, (2) conducting and facilitating OpE evaluation and application activities, (3) facilitating the communication of OpE lessons learned, and (4) coordinating NRC OpE activities among other organizations that perform OpE functions.</w:t>
        </w:r>
      </w:ins>
    </w:p>
    <w:p w:rsidR="007A2BE2" w:rsidRPr="00022044" w:rsidRDefault="007A2B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 w:author="Author" w:date="2013-02-26T08:30:00Z"/>
          <w:sz w:val="22"/>
          <w:szCs w:val="22"/>
        </w:rPr>
      </w:pPr>
    </w:p>
    <w:p w:rsidR="00916F67" w:rsidRPr="00022044" w:rsidRDefault="007A2BE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34" w:author="Author" w:date="2013-02-26T08:30:00Z">
        <w:r w:rsidRPr="00022044">
          <w:rPr>
            <w:sz w:val="22"/>
            <w:szCs w:val="22"/>
          </w:rPr>
          <w:t>04.07</w:t>
        </w:r>
      </w:ins>
      <w:r w:rsidRPr="00022044">
        <w:rPr>
          <w:sz w:val="22"/>
          <w:szCs w:val="22"/>
        </w:rPr>
        <w:tab/>
      </w:r>
      <w:r w:rsidR="00FC2BA6" w:rsidRPr="00022044">
        <w:rPr>
          <w:sz w:val="22"/>
          <w:szCs w:val="22"/>
          <w:u w:val="single"/>
        </w:rPr>
        <w:t>OpE Information</w:t>
      </w:r>
      <w:r w:rsidR="009B2748" w:rsidRPr="00022044">
        <w:rPr>
          <w:sz w:val="22"/>
          <w:szCs w:val="22"/>
        </w:rPr>
        <w:t>.</w:t>
      </w:r>
      <w:r w:rsidR="00AC12BC" w:rsidRPr="00022044">
        <w:rPr>
          <w:sz w:val="22"/>
          <w:szCs w:val="22"/>
        </w:rPr>
        <w:t xml:space="preserve">  </w:t>
      </w:r>
      <w:r w:rsidR="00FC2BA6" w:rsidRPr="00022044">
        <w:rPr>
          <w:sz w:val="22"/>
          <w:szCs w:val="22"/>
        </w:rPr>
        <w:t xml:space="preserve">Various sources of OpE information include </w:t>
      </w:r>
      <w:r w:rsidR="00916F67" w:rsidRPr="00022044">
        <w:rPr>
          <w:sz w:val="22"/>
          <w:szCs w:val="22"/>
        </w:rPr>
        <w:t>the following:</w:t>
      </w:r>
    </w:p>
    <w:p w:rsidR="00916F67" w:rsidRPr="00022044" w:rsidRDefault="00916F6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16F67" w:rsidRPr="00022044" w:rsidRDefault="00FC2BA6"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Daily Event Notifications </w:t>
      </w:r>
      <w:r w:rsidR="00916F67" w:rsidRPr="00022044">
        <w:rPr>
          <w:sz w:val="22"/>
          <w:szCs w:val="22"/>
        </w:rPr>
        <w:t xml:space="preserve">(Title 10 of the </w:t>
      </w:r>
      <w:r w:rsidR="00916F67" w:rsidRPr="00022044">
        <w:rPr>
          <w:i/>
          <w:sz w:val="22"/>
          <w:szCs w:val="22"/>
        </w:rPr>
        <w:t xml:space="preserve">Code of Federal Regulations </w:t>
      </w:r>
      <w:r w:rsidRPr="00022044">
        <w:rPr>
          <w:sz w:val="22"/>
          <w:szCs w:val="22"/>
        </w:rPr>
        <w:t>(10 CFR</w:t>
      </w:r>
      <w:r w:rsidR="00916F67" w:rsidRPr="00022044">
        <w:rPr>
          <w:sz w:val="22"/>
          <w:szCs w:val="22"/>
        </w:rPr>
        <w:t xml:space="preserve">) </w:t>
      </w:r>
      <w:r w:rsidRPr="00022044">
        <w:rPr>
          <w:sz w:val="22"/>
          <w:szCs w:val="22"/>
        </w:rPr>
        <w:t>50.72</w:t>
      </w:r>
      <w:r w:rsidR="00916F67" w:rsidRPr="00022044">
        <w:rPr>
          <w:sz w:val="22"/>
          <w:szCs w:val="22"/>
        </w:rPr>
        <w:t>, “Immediate Notification Requirements for Operating Nuclear Power Reactors”)</w:t>
      </w:r>
    </w:p>
    <w:p w:rsidR="00916F67" w:rsidRPr="00022044" w:rsidRDefault="00FC2BA6"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Licensee Event Reports (10 CFR 50.73</w:t>
      </w:r>
      <w:r w:rsidR="00916F67" w:rsidRPr="00022044">
        <w:rPr>
          <w:sz w:val="22"/>
          <w:szCs w:val="22"/>
        </w:rPr>
        <w:t>, “Licensee Event Report System”</w:t>
      </w:r>
      <w:r w:rsidRPr="00022044">
        <w:rPr>
          <w:sz w:val="22"/>
          <w:szCs w:val="22"/>
        </w:rPr>
        <w:t>)</w:t>
      </w:r>
    </w:p>
    <w:p w:rsidR="00916F67" w:rsidRPr="00022044" w:rsidRDefault="00916F67"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R</w:t>
      </w:r>
      <w:r w:rsidR="00FC2BA6" w:rsidRPr="00022044">
        <w:rPr>
          <w:sz w:val="22"/>
          <w:szCs w:val="22"/>
        </w:rPr>
        <w:t>egional daily event briefings</w:t>
      </w:r>
    </w:p>
    <w:p w:rsidR="00916F67" w:rsidRPr="00022044" w:rsidRDefault="00FC2BA6"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NRC inspection findings</w:t>
      </w:r>
    </w:p>
    <w:p w:rsidR="00FB65F2" w:rsidRPr="00022044" w:rsidRDefault="00FB65F2"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 w:author="Author" w:date="2013-02-26T08:30:00Z"/>
          <w:sz w:val="22"/>
          <w:szCs w:val="22"/>
        </w:rPr>
      </w:pPr>
      <w:ins w:id="36" w:author="Author" w:date="2013-02-26T08:30:00Z">
        <w:r w:rsidRPr="00022044">
          <w:rPr>
            <w:sz w:val="22"/>
            <w:szCs w:val="22"/>
          </w:rPr>
          <w:t>Information and deficiencies associated with new nuclear facilities design, construction, and pre-operational testing.</w:t>
        </w:r>
      </w:ins>
    </w:p>
    <w:p w:rsidR="00916F67" w:rsidRPr="00022044" w:rsidRDefault="00916F67"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Reports from the </w:t>
      </w:r>
      <w:r w:rsidR="00FC2BA6" w:rsidRPr="00022044">
        <w:rPr>
          <w:sz w:val="22"/>
          <w:szCs w:val="22"/>
        </w:rPr>
        <w:t>International Atomic Energy Agency (IAEA) and Nuclear Energy Agency (NEA)</w:t>
      </w:r>
    </w:p>
    <w:p w:rsidR="00916F67" w:rsidRPr="00022044" w:rsidRDefault="00916F67"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Documents from the </w:t>
      </w:r>
      <w:r w:rsidR="00FC2BA6" w:rsidRPr="00022044">
        <w:rPr>
          <w:sz w:val="22"/>
          <w:szCs w:val="22"/>
        </w:rPr>
        <w:t>Institute of Nuclear Plant Operators (INPO)</w:t>
      </w:r>
    </w:p>
    <w:p w:rsidR="00A05E0C" w:rsidRPr="00022044" w:rsidRDefault="00916F67"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Reports under </w:t>
      </w:r>
      <w:r w:rsidR="00FC2BA6" w:rsidRPr="00022044">
        <w:rPr>
          <w:sz w:val="22"/>
          <w:szCs w:val="22"/>
        </w:rPr>
        <w:t>10 CFR Part 21</w:t>
      </w:r>
      <w:r w:rsidRPr="00022044">
        <w:rPr>
          <w:sz w:val="22"/>
          <w:szCs w:val="22"/>
        </w:rPr>
        <w:t>, “Reporting of Defects and Nonconformance”</w:t>
      </w:r>
      <w:r w:rsidR="009D0255" w:rsidRPr="00022044">
        <w:rPr>
          <w:sz w:val="22"/>
          <w:szCs w:val="22"/>
        </w:rPr>
        <w:t xml:space="preserve"> and </w:t>
      </w:r>
      <w:r w:rsidR="00A05E0C" w:rsidRPr="00022044">
        <w:rPr>
          <w:sz w:val="22"/>
          <w:szCs w:val="22"/>
        </w:rPr>
        <w:t>10 CFR 50.55(e)</w:t>
      </w:r>
      <w:r w:rsidR="009D0255" w:rsidRPr="00022044">
        <w:rPr>
          <w:sz w:val="22"/>
          <w:szCs w:val="22"/>
        </w:rPr>
        <w:t>, “Conditions of Construction Permits”</w:t>
      </w:r>
    </w:p>
    <w:p w:rsidR="00A05E0C" w:rsidRPr="00022044" w:rsidRDefault="00916F67" w:rsidP="00785418">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O</w:t>
      </w:r>
      <w:r w:rsidR="00FC2BA6" w:rsidRPr="00022044">
        <w:rPr>
          <w:sz w:val="22"/>
          <w:szCs w:val="22"/>
        </w:rPr>
        <w:t>ther internal and external studies</w:t>
      </w:r>
    </w:p>
    <w:p w:rsidR="009B2748" w:rsidRPr="00022044" w:rsidRDefault="00E7030F" w:rsidP="00785418">
      <w:pPr>
        <w:pStyle w:val="ListParagraph"/>
        <w:numPr>
          <w:ilvl w:val="0"/>
          <w:numId w:val="9"/>
        </w:num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Consideration is also given to r</w:t>
      </w:r>
      <w:r w:rsidR="00644B62" w:rsidRPr="00022044">
        <w:rPr>
          <w:sz w:val="22"/>
          <w:szCs w:val="22"/>
        </w:rPr>
        <w:t>elevant events of a non-nuclear nature.</w:t>
      </w:r>
    </w:p>
    <w:p w:rsidR="009B2748" w:rsidRPr="00022044" w:rsidRDefault="009B274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B7826" w:rsidRPr="00022044" w:rsidRDefault="000B782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449C7" w:rsidP="00785418">
      <w:pPr>
        <w:pStyle w:val="Heading1"/>
        <w:rPr>
          <w:sz w:val="22"/>
          <w:szCs w:val="22"/>
        </w:rPr>
      </w:pPr>
      <w:bookmarkStart w:id="37" w:name="_Toc274125204"/>
      <w:r w:rsidRPr="00022044">
        <w:rPr>
          <w:sz w:val="22"/>
          <w:szCs w:val="22"/>
        </w:rPr>
        <w:t>2523</w:t>
      </w:r>
      <w:r w:rsidR="00EC5A92" w:rsidRPr="00022044">
        <w:rPr>
          <w:sz w:val="22"/>
          <w:szCs w:val="22"/>
        </w:rPr>
        <w:t>-05</w:t>
      </w:r>
      <w:r w:rsidR="00EC5A92" w:rsidRPr="00022044">
        <w:rPr>
          <w:sz w:val="22"/>
          <w:szCs w:val="22"/>
        </w:rPr>
        <w:tab/>
        <w:t>RESPONSIBILITIES AND AUTHORITIES</w:t>
      </w:r>
      <w:bookmarkEnd w:id="37"/>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EC5A92" w:rsidP="00785418">
      <w:pPr>
        <w:pStyle w:val="Heading2"/>
        <w:jc w:val="left"/>
        <w:rPr>
          <w:sz w:val="22"/>
          <w:szCs w:val="22"/>
        </w:rPr>
      </w:pPr>
      <w:bookmarkStart w:id="38" w:name="_Toc272495803"/>
      <w:bookmarkStart w:id="39" w:name="_Toc274125205"/>
      <w:r w:rsidRPr="00022044">
        <w:rPr>
          <w:sz w:val="22"/>
          <w:szCs w:val="22"/>
        </w:rPr>
        <w:t>05.01</w:t>
      </w:r>
      <w:r w:rsidRPr="00022044">
        <w:rPr>
          <w:sz w:val="22"/>
          <w:szCs w:val="22"/>
        </w:rPr>
        <w:tab/>
      </w:r>
      <w:bookmarkStart w:id="40" w:name="_Toc272495807"/>
      <w:bookmarkStart w:id="41" w:name="_Toc274125209"/>
      <w:bookmarkEnd w:id="38"/>
      <w:bookmarkEnd w:id="39"/>
      <w:r w:rsidRPr="00022044">
        <w:rPr>
          <w:sz w:val="22"/>
          <w:szCs w:val="22"/>
          <w:u w:val="single"/>
        </w:rPr>
        <w:t>Director, Division of Inspection and Regional Support</w:t>
      </w:r>
      <w:r w:rsidR="00E449C7" w:rsidRPr="00022044">
        <w:rPr>
          <w:sz w:val="22"/>
          <w:szCs w:val="22"/>
          <w:u w:val="single"/>
        </w:rPr>
        <w:t>, Office of Nuclear Reactor Regulation</w:t>
      </w:r>
      <w:r w:rsidRPr="00022044">
        <w:rPr>
          <w:sz w:val="22"/>
          <w:szCs w:val="22"/>
          <w:u w:val="single"/>
        </w:rPr>
        <w:t xml:space="preserve"> (NRR/DIRS</w:t>
      </w:r>
      <w:bookmarkEnd w:id="40"/>
      <w:r w:rsidR="000F09E3">
        <w:rPr>
          <w:sz w:val="22"/>
          <w:szCs w:val="22"/>
          <w:u w:val="single"/>
        </w:rPr>
        <w:t>)</w:t>
      </w:r>
      <w:r w:rsidRPr="00022044">
        <w:rPr>
          <w:sz w:val="22"/>
          <w:szCs w:val="22"/>
        </w:rPr>
        <w:t>.</w:t>
      </w:r>
      <w:bookmarkEnd w:id="41"/>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85418" w:rsidRDefault="00A9119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785418" w:rsidSect="00785418">
          <w:footerReference w:type="default" r:id="rId18"/>
          <w:pgSz w:w="12240" w:h="15840" w:code="1"/>
          <w:pgMar w:top="1080" w:right="1440" w:bottom="720" w:left="1440" w:header="1440" w:footer="1440" w:gutter="0"/>
          <w:cols w:space="720"/>
          <w:docGrid w:linePitch="326"/>
        </w:sectPr>
      </w:pPr>
      <w:r w:rsidRPr="00022044">
        <w:rPr>
          <w:sz w:val="22"/>
          <w:szCs w:val="22"/>
        </w:rPr>
        <w:tab/>
      </w:r>
      <w:r w:rsidR="00981FB6" w:rsidRPr="00022044">
        <w:rPr>
          <w:sz w:val="22"/>
          <w:szCs w:val="22"/>
        </w:rPr>
        <w:t>a.</w:t>
      </w:r>
      <w:r w:rsidR="00981FB6" w:rsidRPr="00022044">
        <w:rPr>
          <w:sz w:val="22"/>
          <w:szCs w:val="22"/>
        </w:rPr>
        <w:tab/>
        <w:t>Coordinates</w:t>
      </w:r>
      <w:ins w:id="42" w:author="Author" w:date="2013-02-26T08:30:00Z">
        <w:r w:rsidR="00981FB6" w:rsidRPr="00022044">
          <w:rPr>
            <w:sz w:val="22"/>
            <w:szCs w:val="22"/>
          </w:rPr>
          <w:t xml:space="preserve"> </w:t>
        </w:r>
        <w:r w:rsidR="00514B5C" w:rsidRPr="00022044">
          <w:rPr>
            <w:sz w:val="22"/>
            <w:szCs w:val="22"/>
          </w:rPr>
          <w:t>the</w:t>
        </w:r>
      </w:ins>
      <w:r w:rsidR="00514B5C" w:rsidRPr="00022044">
        <w:rPr>
          <w:sz w:val="22"/>
          <w:szCs w:val="22"/>
        </w:rPr>
        <w:t xml:space="preserve"> </w:t>
      </w:r>
      <w:r w:rsidR="00981FB6" w:rsidRPr="00022044">
        <w:rPr>
          <w:sz w:val="22"/>
          <w:szCs w:val="22"/>
        </w:rPr>
        <w:t xml:space="preserve">overall </w:t>
      </w:r>
      <w:r w:rsidR="00E7030F" w:rsidRPr="00022044">
        <w:rPr>
          <w:sz w:val="22"/>
          <w:szCs w:val="22"/>
        </w:rPr>
        <w:t>r</w:t>
      </w:r>
      <w:r w:rsidR="00981FB6" w:rsidRPr="00022044">
        <w:rPr>
          <w:sz w:val="22"/>
          <w:szCs w:val="22"/>
        </w:rPr>
        <w:t xml:space="preserve">eactor OpE program activities and assesses its effectiveness </w:t>
      </w:r>
      <w:r w:rsidR="00E7030F" w:rsidRPr="00022044">
        <w:rPr>
          <w:sz w:val="22"/>
          <w:szCs w:val="22"/>
        </w:rPr>
        <w:t>in accordance with</w:t>
      </w:r>
      <w:r w:rsidR="00981FB6" w:rsidRPr="00022044">
        <w:rPr>
          <w:sz w:val="22"/>
          <w:szCs w:val="22"/>
        </w:rPr>
        <w:t xml:space="preserve"> MD 8.7.</w:t>
      </w: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32175E" w:rsidRPr="00022044" w:rsidRDefault="00A9119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022044">
        <w:rPr>
          <w:sz w:val="22"/>
          <w:szCs w:val="22"/>
        </w:rPr>
        <w:tab/>
      </w:r>
      <w:r w:rsidR="00981FB6" w:rsidRPr="00022044">
        <w:rPr>
          <w:sz w:val="22"/>
          <w:szCs w:val="22"/>
        </w:rPr>
        <w:t>b.</w:t>
      </w:r>
      <w:r w:rsidR="00981FB6" w:rsidRPr="00022044">
        <w:rPr>
          <w:sz w:val="22"/>
          <w:szCs w:val="22"/>
        </w:rPr>
        <w:tab/>
        <w:t xml:space="preserve">Coordinates </w:t>
      </w:r>
      <w:r w:rsidR="00E7030F" w:rsidRPr="00022044">
        <w:rPr>
          <w:sz w:val="22"/>
          <w:szCs w:val="22"/>
        </w:rPr>
        <w:t xml:space="preserve">the </w:t>
      </w:r>
      <w:r w:rsidR="00981FB6" w:rsidRPr="00022044">
        <w:rPr>
          <w:sz w:val="22"/>
          <w:szCs w:val="22"/>
        </w:rPr>
        <w:t xml:space="preserve">overall application of OpE in the ROP through inspection policies, programs, and guidance. </w:t>
      </w:r>
    </w:p>
    <w:p w:rsidR="00EC5A92" w:rsidRPr="00022044" w:rsidRDefault="00EC5A9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746C" w:rsidRPr="00022044" w:rsidRDefault="00C5746C" w:rsidP="00785418">
      <w:pPr>
        <w:pStyle w:val="Heading2"/>
        <w:jc w:val="left"/>
        <w:rPr>
          <w:sz w:val="22"/>
          <w:szCs w:val="22"/>
        </w:rPr>
      </w:pPr>
      <w:bookmarkStart w:id="43" w:name="_Toc272495808"/>
      <w:bookmarkStart w:id="44" w:name="_Toc274125210"/>
      <w:r w:rsidRPr="00022044">
        <w:rPr>
          <w:sz w:val="22"/>
          <w:szCs w:val="22"/>
        </w:rPr>
        <w:t>05.02</w:t>
      </w:r>
      <w:r w:rsidRPr="00022044">
        <w:rPr>
          <w:sz w:val="22"/>
          <w:szCs w:val="22"/>
        </w:rPr>
        <w:tab/>
      </w:r>
      <w:r w:rsidRPr="00022044">
        <w:rPr>
          <w:sz w:val="22"/>
          <w:szCs w:val="22"/>
          <w:u w:val="single"/>
        </w:rPr>
        <w:t>Chief, Operating Experience Branch (IO</w:t>
      </w:r>
      <w:r w:rsidR="00AF36C2" w:rsidRPr="00022044">
        <w:rPr>
          <w:sz w:val="22"/>
          <w:szCs w:val="22"/>
          <w:u w:val="single"/>
        </w:rPr>
        <w:t>E</w:t>
      </w:r>
      <w:r w:rsidRPr="00022044">
        <w:rPr>
          <w:sz w:val="22"/>
          <w:szCs w:val="22"/>
          <w:u w:val="single"/>
        </w:rPr>
        <w:t>B), NRR/DIRS</w:t>
      </w:r>
    </w:p>
    <w:p w:rsidR="00981FB6" w:rsidRPr="00022044" w:rsidRDefault="00981FB6" w:rsidP="00785418">
      <w:pPr>
        <w:rPr>
          <w:sz w:val="22"/>
          <w:szCs w:val="22"/>
        </w:rPr>
      </w:pPr>
    </w:p>
    <w:p w:rsidR="00981FB6" w:rsidRPr="00022044" w:rsidRDefault="00981FB6" w:rsidP="00785418">
      <w:pPr>
        <w:tabs>
          <w:tab w:val="left" w:pos="270"/>
          <w:tab w:val="left" w:pos="810"/>
        </w:tabs>
        <w:ind w:left="810" w:hanging="810"/>
        <w:rPr>
          <w:sz w:val="22"/>
          <w:szCs w:val="22"/>
        </w:rPr>
      </w:pPr>
      <w:r w:rsidRPr="00022044">
        <w:rPr>
          <w:sz w:val="22"/>
          <w:szCs w:val="22"/>
        </w:rPr>
        <w:tab/>
        <w:t>a.</w:t>
      </w:r>
      <w:r w:rsidRPr="00022044">
        <w:rPr>
          <w:sz w:val="22"/>
          <w:szCs w:val="22"/>
        </w:rPr>
        <w:tab/>
        <w:t xml:space="preserve">Manages the </w:t>
      </w:r>
      <w:bookmarkStart w:id="45" w:name="_GoBack"/>
      <w:bookmarkEnd w:id="45"/>
      <w:r w:rsidRPr="00022044">
        <w:rPr>
          <w:sz w:val="22"/>
          <w:szCs w:val="22"/>
        </w:rPr>
        <w:t xml:space="preserve">OpE </w:t>
      </w:r>
      <w:r w:rsidR="00E7030F" w:rsidRPr="00022044">
        <w:rPr>
          <w:sz w:val="22"/>
          <w:szCs w:val="22"/>
        </w:rPr>
        <w:t>c</w:t>
      </w:r>
      <w:r w:rsidRPr="00022044">
        <w:rPr>
          <w:sz w:val="22"/>
          <w:szCs w:val="22"/>
        </w:rPr>
        <w:t xml:space="preserve">learinghouse and </w:t>
      </w:r>
      <w:r w:rsidR="00E7030F" w:rsidRPr="00022044">
        <w:rPr>
          <w:sz w:val="22"/>
          <w:szCs w:val="22"/>
        </w:rPr>
        <w:t>a</w:t>
      </w:r>
      <w:r w:rsidRPr="00022044">
        <w:rPr>
          <w:sz w:val="22"/>
          <w:szCs w:val="22"/>
        </w:rPr>
        <w:t xml:space="preserve">nalysis functions within a single organization to </w:t>
      </w:r>
      <w:r w:rsidR="00E7030F" w:rsidRPr="00022044">
        <w:rPr>
          <w:sz w:val="22"/>
          <w:szCs w:val="22"/>
        </w:rPr>
        <w:t xml:space="preserve">(1) </w:t>
      </w:r>
      <w:r w:rsidRPr="00022044">
        <w:rPr>
          <w:sz w:val="22"/>
          <w:szCs w:val="22"/>
        </w:rPr>
        <w:t>collect, screen, prioritize, and distribute OpE to the NRC staff</w:t>
      </w:r>
      <w:r w:rsidR="00E7030F" w:rsidRPr="00022044">
        <w:rPr>
          <w:sz w:val="22"/>
          <w:szCs w:val="22"/>
        </w:rPr>
        <w:t>, (2)</w:t>
      </w:r>
      <w:r w:rsidRPr="00022044">
        <w:rPr>
          <w:sz w:val="22"/>
          <w:szCs w:val="22"/>
        </w:rPr>
        <w:t xml:space="preserve"> facilitate and track OpE evaluations, decisions, and applications</w:t>
      </w:r>
      <w:r w:rsidR="00E7030F" w:rsidRPr="00022044">
        <w:rPr>
          <w:sz w:val="22"/>
          <w:szCs w:val="22"/>
        </w:rPr>
        <w:t>, (3)</w:t>
      </w:r>
      <w:r w:rsidRPr="00022044">
        <w:rPr>
          <w:sz w:val="22"/>
          <w:szCs w:val="22"/>
        </w:rPr>
        <w:t xml:space="preserve"> </w:t>
      </w:r>
      <w:r w:rsidR="00E7030F" w:rsidRPr="00022044">
        <w:rPr>
          <w:sz w:val="22"/>
          <w:szCs w:val="22"/>
        </w:rPr>
        <w:t xml:space="preserve">help </w:t>
      </w:r>
      <w:r w:rsidRPr="00022044">
        <w:rPr>
          <w:sz w:val="22"/>
          <w:szCs w:val="22"/>
        </w:rPr>
        <w:t>communicat</w:t>
      </w:r>
      <w:r w:rsidR="00E7030F" w:rsidRPr="00022044">
        <w:rPr>
          <w:sz w:val="22"/>
          <w:szCs w:val="22"/>
        </w:rPr>
        <w:t>e</w:t>
      </w:r>
      <w:r w:rsidRPr="00022044">
        <w:rPr>
          <w:sz w:val="22"/>
          <w:szCs w:val="22"/>
        </w:rPr>
        <w:t xml:space="preserve"> OpE lessons learned</w:t>
      </w:r>
      <w:r w:rsidR="00E7030F" w:rsidRPr="00022044">
        <w:rPr>
          <w:sz w:val="22"/>
          <w:szCs w:val="22"/>
        </w:rPr>
        <w:t>, (4)</w:t>
      </w:r>
      <w:r w:rsidRPr="00022044">
        <w:rPr>
          <w:sz w:val="22"/>
          <w:szCs w:val="22"/>
        </w:rPr>
        <w:t xml:space="preserve"> assess and trend OpE</w:t>
      </w:r>
      <w:r w:rsidR="00E7030F" w:rsidRPr="00022044">
        <w:rPr>
          <w:sz w:val="22"/>
          <w:szCs w:val="22"/>
        </w:rPr>
        <w:t>,</w:t>
      </w:r>
      <w:r w:rsidRPr="00022044">
        <w:rPr>
          <w:sz w:val="22"/>
          <w:szCs w:val="22"/>
        </w:rPr>
        <w:t xml:space="preserve"> and</w:t>
      </w:r>
      <w:r w:rsidR="00E7030F" w:rsidRPr="00022044">
        <w:rPr>
          <w:sz w:val="22"/>
          <w:szCs w:val="22"/>
        </w:rPr>
        <w:t xml:space="preserve"> (5)</w:t>
      </w:r>
      <w:r w:rsidRPr="00022044">
        <w:rPr>
          <w:sz w:val="22"/>
          <w:szCs w:val="22"/>
        </w:rPr>
        <w:t xml:space="preserve"> coordinate overall NRC OpE functions.</w:t>
      </w:r>
    </w:p>
    <w:p w:rsidR="00981FB6" w:rsidRPr="00022044" w:rsidRDefault="00981FB6" w:rsidP="00785418">
      <w:pPr>
        <w:tabs>
          <w:tab w:val="left" w:pos="270"/>
          <w:tab w:val="left" w:pos="810"/>
        </w:tabs>
        <w:ind w:left="810" w:hanging="810"/>
        <w:rPr>
          <w:sz w:val="22"/>
          <w:szCs w:val="22"/>
        </w:rPr>
      </w:pPr>
    </w:p>
    <w:p w:rsidR="00981FB6" w:rsidRPr="00022044" w:rsidRDefault="00981FB6" w:rsidP="00785418">
      <w:pPr>
        <w:tabs>
          <w:tab w:val="left" w:pos="270"/>
          <w:tab w:val="left" w:pos="810"/>
        </w:tabs>
        <w:ind w:left="810" w:hanging="810"/>
        <w:rPr>
          <w:sz w:val="22"/>
          <w:szCs w:val="22"/>
        </w:rPr>
      </w:pPr>
      <w:r w:rsidRPr="00022044">
        <w:rPr>
          <w:sz w:val="22"/>
          <w:szCs w:val="22"/>
        </w:rPr>
        <w:tab/>
        <w:t>b.</w:t>
      </w:r>
      <w:r w:rsidRPr="00022044">
        <w:rPr>
          <w:sz w:val="22"/>
          <w:szCs w:val="22"/>
        </w:rPr>
        <w:tab/>
        <w:t>Refers OpE to the Chief, Reactor Inspection Branch (IRIB), when it appears to influence one or more ROP components.</w:t>
      </w:r>
    </w:p>
    <w:p w:rsidR="009D0255" w:rsidRPr="00022044" w:rsidRDefault="009D0255" w:rsidP="00785418">
      <w:pPr>
        <w:tabs>
          <w:tab w:val="left" w:pos="270"/>
          <w:tab w:val="left" w:pos="810"/>
        </w:tabs>
        <w:ind w:left="810" w:hanging="810"/>
        <w:rPr>
          <w:sz w:val="22"/>
          <w:szCs w:val="22"/>
        </w:rPr>
      </w:pPr>
    </w:p>
    <w:p w:rsidR="009D0255" w:rsidRPr="00022044" w:rsidRDefault="009D0255" w:rsidP="00785418">
      <w:pPr>
        <w:tabs>
          <w:tab w:val="left" w:pos="270"/>
          <w:tab w:val="left" w:pos="810"/>
        </w:tabs>
        <w:ind w:left="810" w:hanging="810"/>
        <w:rPr>
          <w:sz w:val="22"/>
          <w:szCs w:val="22"/>
        </w:rPr>
      </w:pPr>
      <w:r w:rsidRPr="00022044">
        <w:rPr>
          <w:sz w:val="22"/>
          <w:szCs w:val="22"/>
        </w:rPr>
        <w:tab/>
        <w:t>c.</w:t>
      </w:r>
      <w:r w:rsidRPr="00022044">
        <w:rPr>
          <w:sz w:val="22"/>
          <w:szCs w:val="22"/>
        </w:rPr>
        <w:tab/>
        <w:t xml:space="preserve">Approves </w:t>
      </w:r>
      <w:r w:rsidR="006B0A73" w:rsidRPr="00022044">
        <w:rPr>
          <w:sz w:val="22"/>
          <w:szCs w:val="22"/>
        </w:rPr>
        <w:t xml:space="preserve">OpE </w:t>
      </w:r>
      <w:r w:rsidR="00514B5C" w:rsidRPr="00022044">
        <w:rPr>
          <w:sz w:val="22"/>
          <w:szCs w:val="22"/>
        </w:rPr>
        <w:t xml:space="preserve">Smart Samples </w:t>
      </w:r>
      <w:r w:rsidR="006B0A73" w:rsidRPr="00022044">
        <w:rPr>
          <w:sz w:val="22"/>
          <w:szCs w:val="22"/>
        </w:rPr>
        <w:t>(</w:t>
      </w:r>
      <w:proofErr w:type="spellStart"/>
      <w:r w:rsidRPr="00022044">
        <w:rPr>
          <w:sz w:val="22"/>
          <w:szCs w:val="22"/>
        </w:rPr>
        <w:t>OpESSs</w:t>
      </w:r>
      <w:proofErr w:type="spellEnd"/>
      <w:r w:rsidR="006B0A73" w:rsidRPr="00022044">
        <w:rPr>
          <w:sz w:val="22"/>
          <w:szCs w:val="22"/>
        </w:rPr>
        <w:t>)</w:t>
      </w:r>
      <w:r w:rsidRPr="00022044">
        <w:rPr>
          <w:sz w:val="22"/>
          <w:szCs w:val="22"/>
        </w:rPr>
        <w:t>, in coordination with the Chief, IRIB.</w:t>
      </w:r>
    </w:p>
    <w:p w:rsidR="00C5746C" w:rsidRPr="00022044" w:rsidRDefault="00C5746C" w:rsidP="00785418">
      <w:pPr>
        <w:rPr>
          <w:sz w:val="22"/>
          <w:szCs w:val="22"/>
        </w:rPr>
      </w:pPr>
    </w:p>
    <w:p w:rsidR="00C5746C" w:rsidRPr="00022044" w:rsidRDefault="00C5746C" w:rsidP="00785418">
      <w:pPr>
        <w:tabs>
          <w:tab w:val="left" w:pos="810"/>
        </w:tabs>
        <w:rPr>
          <w:sz w:val="22"/>
          <w:szCs w:val="22"/>
        </w:rPr>
      </w:pPr>
      <w:r w:rsidRPr="00022044">
        <w:rPr>
          <w:sz w:val="22"/>
          <w:szCs w:val="22"/>
        </w:rPr>
        <w:t>05.03</w:t>
      </w:r>
      <w:r w:rsidRPr="00022044">
        <w:rPr>
          <w:sz w:val="22"/>
          <w:szCs w:val="22"/>
        </w:rPr>
        <w:tab/>
      </w:r>
      <w:r w:rsidRPr="00022044">
        <w:rPr>
          <w:sz w:val="22"/>
          <w:szCs w:val="22"/>
          <w:u w:val="single"/>
        </w:rPr>
        <w:t>Chief, Reactor Inspection Branch (IRIB), NRR/DIRS</w:t>
      </w:r>
    </w:p>
    <w:p w:rsidR="00981FB6" w:rsidRPr="00022044" w:rsidRDefault="00981FB6" w:rsidP="00785418">
      <w:pPr>
        <w:tabs>
          <w:tab w:val="left" w:pos="810"/>
        </w:tabs>
        <w:rPr>
          <w:sz w:val="22"/>
          <w:szCs w:val="22"/>
        </w:rPr>
      </w:pPr>
    </w:p>
    <w:p w:rsidR="00981FB6" w:rsidRPr="00022044" w:rsidRDefault="00981FB6" w:rsidP="00785418">
      <w:pPr>
        <w:tabs>
          <w:tab w:val="left" w:pos="270"/>
          <w:tab w:val="left" w:pos="810"/>
        </w:tabs>
        <w:ind w:left="810" w:hanging="810"/>
        <w:rPr>
          <w:sz w:val="22"/>
          <w:szCs w:val="22"/>
        </w:rPr>
      </w:pPr>
      <w:r w:rsidRPr="00022044">
        <w:rPr>
          <w:sz w:val="22"/>
          <w:szCs w:val="22"/>
        </w:rPr>
        <w:tab/>
        <w:t>a.</w:t>
      </w:r>
      <w:r w:rsidRPr="00022044">
        <w:rPr>
          <w:sz w:val="22"/>
          <w:szCs w:val="22"/>
        </w:rPr>
        <w:tab/>
        <w:t>Decides when, in response to referred OpE, changes to one or more inspection program elements</w:t>
      </w:r>
      <w:r w:rsidR="00E7030F" w:rsidRPr="00022044">
        <w:rPr>
          <w:sz w:val="22"/>
          <w:szCs w:val="22"/>
        </w:rPr>
        <w:t xml:space="preserve"> are appropriate, including the development of, or revision </w:t>
      </w:r>
      <w:ins w:id="46" w:author="Author" w:date="2013-02-26T08:30:00Z">
        <w:r w:rsidR="00514B5C" w:rsidRPr="00022044">
          <w:rPr>
            <w:sz w:val="22"/>
            <w:szCs w:val="22"/>
          </w:rPr>
          <w:t>of</w:t>
        </w:r>
      </w:ins>
      <w:r w:rsidR="00514B5C" w:rsidRPr="00022044">
        <w:rPr>
          <w:sz w:val="22"/>
          <w:szCs w:val="22"/>
        </w:rPr>
        <w:t xml:space="preserve"> </w:t>
      </w:r>
      <w:r w:rsidRPr="00022044">
        <w:rPr>
          <w:sz w:val="22"/>
          <w:szCs w:val="22"/>
        </w:rPr>
        <w:t xml:space="preserve">inspection guidance, </w:t>
      </w:r>
      <w:ins w:id="47" w:author="Author" w:date="2013-02-26T08:30:00Z">
        <w:r w:rsidR="00514B5C" w:rsidRPr="00022044">
          <w:rPr>
            <w:sz w:val="22"/>
            <w:szCs w:val="22"/>
          </w:rPr>
          <w:t>and</w:t>
        </w:r>
      </w:ins>
      <w:r w:rsidR="00514B5C" w:rsidRPr="00022044">
        <w:rPr>
          <w:sz w:val="22"/>
          <w:szCs w:val="22"/>
        </w:rPr>
        <w:t xml:space="preserve"> </w:t>
      </w:r>
      <w:r w:rsidR="00E7030F" w:rsidRPr="00022044">
        <w:rPr>
          <w:sz w:val="22"/>
          <w:szCs w:val="22"/>
        </w:rPr>
        <w:t xml:space="preserve">the </w:t>
      </w:r>
      <w:r w:rsidR="00890D90" w:rsidRPr="00022044">
        <w:rPr>
          <w:sz w:val="22"/>
          <w:szCs w:val="22"/>
        </w:rPr>
        <w:t>approv</w:t>
      </w:r>
      <w:r w:rsidR="00E7030F" w:rsidRPr="00022044">
        <w:rPr>
          <w:sz w:val="22"/>
          <w:szCs w:val="22"/>
        </w:rPr>
        <w:t>al of</w:t>
      </w:r>
      <w:r w:rsidRPr="00022044">
        <w:rPr>
          <w:sz w:val="22"/>
          <w:szCs w:val="22"/>
        </w:rPr>
        <w:t xml:space="preserve"> </w:t>
      </w:r>
      <w:proofErr w:type="spellStart"/>
      <w:r w:rsidRPr="00022044">
        <w:rPr>
          <w:sz w:val="22"/>
          <w:szCs w:val="22"/>
        </w:rPr>
        <w:t>OpESSs</w:t>
      </w:r>
      <w:proofErr w:type="spellEnd"/>
      <w:r w:rsidRPr="00022044">
        <w:rPr>
          <w:sz w:val="22"/>
          <w:szCs w:val="22"/>
        </w:rPr>
        <w:t>.</w:t>
      </w:r>
    </w:p>
    <w:p w:rsidR="00981FB6" w:rsidRPr="00022044" w:rsidRDefault="00981FB6" w:rsidP="00785418">
      <w:pPr>
        <w:tabs>
          <w:tab w:val="left" w:pos="270"/>
          <w:tab w:val="left" w:pos="810"/>
        </w:tabs>
        <w:ind w:left="810" w:hanging="810"/>
        <w:rPr>
          <w:sz w:val="22"/>
          <w:szCs w:val="22"/>
        </w:rPr>
      </w:pPr>
    </w:p>
    <w:p w:rsidR="00981FB6" w:rsidRPr="00022044" w:rsidRDefault="00981FB6" w:rsidP="00785418">
      <w:pPr>
        <w:tabs>
          <w:tab w:val="left" w:pos="270"/>
          <w:tab w:val="left" w:pos="810"/>
        </w:tabs>
        <w:ind w:left="810" w:hanging="810"/>
        <w:rPr>
          <w:sz w:val="22"/>
          <w:szCs w:val="22"/>
        </w:rPr>
      </w:pPr>
      <w:r w:rsidRPr="00022044">
        <w:rPr>
          <w:sz w:val="22"/>
          <w:szCs w:val="22"/>
        </w:rPr>
        <w:tab/>
        <w:t>b.</w:t>
      </w:r>
      <w:r w:rsidRPr="00022044">
        <w:rPr>
          <w:sz w:val="22"/>
          <w:szCs w:val="22"/>
        </w:rPr>
        <w:tab/>
        <w:t xml:space="preserve">Supports the distribution, tracking, and communication </w:t>
      </w:r>
      <w:r w:rsidR="00915C67" w:rsidRPr="00022044">
        <w:rPr>
          <w:sz w:val="22"/>
          <w:szCs w:val="22"/>
        </w:rPr>
        <w:t xml:space="preserve">of </w:t>
      </w:r>
      <w:r w:rsidRPr="00022044">
        <w:rPr>
          <w:sz w:val="22"/>
          <w:szCs w:val="22"/>
        </w:rPr>
        <w:t xml:space="preserve">OpE to the inspection program staff and the inspection staff. </w:t>
      </w:r>
    </w:p>
    <w:p w:rsidR="00B75EB0" w:rsidRPr="00022044" w:rsidRDefault="00B75EB0" w:rsidP="00785418">
      <w:pPr>
        <w:tabs>
          <w:tab w:val="left" w:pos="270"/>
          <w:tab w:val="left" w:pos="810"/>
        </w:tabs>
        <w:ind w:left="810" w:hanging="810"/>
        <w:rPr>
          <w:sz w:val="22"/>
          <w:szCs w:val="22"/>
        </w:rPr>
      </w:pPr>
    </w:p>
    <w:p w:rsidR="00587F71" w:rsidRPr="00022044" w:rsidRDefault="00B75EB0" w:rsidP="00785418">
      <w:pPr>
        <w:tabs>
          <w:tab w:val="left" w:pos="270"/>
          <w:tab w:val="left" w:pos="810"/>
        </w:tabs>
        <w:rPr>
          <w:sz w:val="22"/>
          <w:szCs w:val="22"/>
        </w:rPr>
      </w:pPr>
      <w:r w:rsidRPr="00022044">
        <w:rPr>
          <w:sz w:val="22"/>
          <w:szCs w:val="22"/>
        </w:rPr>
        <w:t>05.04</w:t>
      </w:r>
      <w:r w:rsidRPr="00022044">
        <w:rPr>
          <w:sz w:val="22"/>
          <w:szCs w:val="22"/>
        </w:rPr>
        <w:tab/>
      </w:r>
      <w:r w:rsidRPr="00022044">
        <w:rPr>
          <w:sz w:val="22"/>
          <w:szCs w:val="22"/>
          <w:u w:val="single"/>
        </w:rPr>
        <w:t>Chief, Performance Assessment Branch (IPAB), NRR/DIRS</w:t>
      </w:r>
      <w:r w:rsidRPr="00022044">
        <w:rPr>
          <w:sz w:val="22"/>
          <w:szCs w:val="22"/>
        </w:rPr>
        <w:t xml:space="preserve">.  Decides when, in response to referred OpE, it is appropriate to </w:t>
      </w:r>
      <w:r w:rsidR="003E36DC" w:rsidRPr="00022044">
        <w:rPr>
          <w:sz w:val="22"/>
          <w:szCs w:val="22"/>
        </w:rPr>
        <w:t xml:space="preserve">consider </w:t>
      </w:r>
      <w:r w:rsidRPr="00022044">
        <w:rPr>
          <w:sz w:val="22"/>
          <w:szCs w:val="22"/>
        </w:rPr>
        <w:t>change</w:t>
      </w:r>
      <w:r w:rsidR="003E36DC" w:rsidRPr="00022044">
        <w:rPr>
          <w:sz w:val="22"/>
          <w:szCs w:val="22"/>
        </w:rPr>
        <w:t>s</w:t>
      </w:r>
      <w:r w:rsidRPr="00022044">
        <w:rPr>
          <w:sz w:val="22"/>
          <w:szCs w:val="22"/>
        </w:rPr>
        <w:t xml:space="preserve"> </w:t>
      </w:r>
      <w:r w:rsidR="003E36DC" w:rsidRPr="00022044">
        <w:rPr>
          <w:sz w:val="22"/>
          <w:szCs w:val="22"/>
        </w:rPr>
        <w:t xml:space="preserve">to </w:t>
      </w:r>
      <w:r w:rsidRPr="00022044">
        <w:rPr>
          <w:sz w:val="22"/>
          <w:szCs w:val="22"/>
        </w:rPr>
        <w:t>one or more ROP components under IPAB cognizance.</w:t>
      </w:r>
    </w:p>
    <w:p w:rsidR="00587F71" w:rsidRPr="00022044" w:rsidRDefault="00587F71" w:rsidP="00785418">
      <w:pPr>
        <w:tabs>
          <w:tab w:val="left" w:pos="270"/>
          <w:tab w:val="left" w:pos="810"/>
        </w:tabs>
        <w:rPr>
          <w:sz w:val="22"/>
          <w:szCs w:val="22"/>
        </w:rPr>
      </w:pPr>
    </w:p>
    <w:p w:rsidR="00514B5C" w:rsidRPr="00022044" w:rsidRDefault="00EC5A92" w:rsidP="00785418">
      <w:pPr>
        <w:tabs>
          <w:tab w:val="left" w:pos="274"/>
          <w:tab w:val="left" w:pos="806"/>
        </w:tabs>
        <w:rPr>
          <w:ins w:id="48" w:author="Author" w:date="2013-02-26T08:30:00Z"/>
          <w:sz w:val="22"/>
          <w:szCs w:val="22"/>
          <w:u w:val="single"/>
        </w:rPr>
      </w:pPr>
      <w:ins w:id="49" w:author="Author" w:date="2013-02-26T08:30:00Z">
        <w:r w:rsidRPr="00022044">
          <w:rPr>
            <w:sz w:val="22"/>
            <w:szCs w:val="22"/>
          </w:rPr>
          <w:t>05.0</w:t>
        </w:r>
        <w:r w:rsidR="00377E86" w:rsidRPr="00022044">
          <w:rPr>
            <w:sz w:val="22"/>
            <w:szCs w:val="22"/>
          </w:rPr>
          <w:t>5</w:t>
        </w:r>
        <w:r w:rsidRPr="00022044">
          <w:rPr>
            <w:sz w:val="22"/>
            <w:szCs w:val="22"/>
          </w:rPr>
          <w:tab/>
        </w:r>
        <w:r w:rsidR="00514B5C" w:rsidRPr="00022044">
          <w:rPr>
            <w:sz w:val="22"/>
            <w:szCs w:val="22"/>
            <w:u w:val="single"/>
          </w:rPr>
          <w:t>Director, Division of Construction Inspection and Operational Programs (DCIP), Office of New Reactors (NRO)</w:t>
        </w:r>
      </w:ins>
    </w:p>
    <w:p w:rsidR="00514B5C" w:rsidRPr="00022044" w:rsidRDefault="00514B5C" w:rsidP="00785418">
      <w:pPr>
        <w:tabs>
          <w:tab w:val="left" w:pos="274"/>
          <w:tab w:val="left" w:pos="806"/>
        </w:tabs>
        <w:rPr>
          <w:ins w:id="50" w:author="Author" w:date="2013-02-26T08:30:00Z"/>
          <w:sz w:val="22"/>
          <w:szCs w:val="22"/>
          <w:u w:val="single"/>
        </w:rPr>
      </w:pPr>
    </w:p>
    <w:p w:rsidR="00514B5C" w:rsidRPr="00022044" w:rsidRDefault="00514B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51" w:author="Author" w:date="2013-02-26T08:30:00Z"/>
          <w:sz w:val="22"/>
          <w:szCs w:val="22"/>
        </w:rPr>
      </w:pPr>
      <w:ins w:id="52" w:author="Author" w:date="2013-02-26T08:30:00Z">
        <w:r w:rsidRPr="00022044">
          <w:rPr>
            <w:sz w:val="22"/>
            <w:szCs w:val="22"/>
          </w:rPr>
          <w:t>a.</w:t>
        </w:r>
        <w:r w:rsidRPr="00022044">
          <w:rPr>
            <w:sz w:val="22"/>
            <w:szCs w:val="22"/>
          </w:rPr>
          <w:tab/>
          <w:t>Coordinates the construction experience (ConE) program and assesses its</w:t>
        </w:r>
      </w:ins>
      <w:r w:rsidR="00B64080" w:rsidRPr="00022044">
        <w:rPr>
          <w:sz w:val="22"/>
          <w:szCs w:val="22"/>
        </w:rPr>
        <w:t xml:space="preserve"> </w:t>
      </w:r>
      <w:ins w:id="53" w:author="Author" w:date="2013-02-26T08:30:00Z">
        <w:r w:rsidRPr="00022044">
          <w:rPr>
            <w:sz w:val="22"/>
            <w:szCs w:val="22"/>
          </w:rPr>
          <w:t>effectiveness in accordance with MD 8.7.</w:t>
        </w:r>
      </w:ins>
    </w:p>
    <w:p w:rsidR="00514B5C" w:rsidRPr="00022044" w:rsidRDefault="00514B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54" w:author="Author" w:date="2013-02-26T08:30:00Z"/>
          <w:sz w:val="22"/>
          <w:szCs w:val="22"/>
        </w:rPr>
      </w:pPr>
    </w:p>
    <w:p w:rsidR="00514B5C" w:rsidRPr="00022044" w:rsidRDefault="00514B5C" w:rsidP="00785418">
      <w:pPr>
        <w:tabs>
          <w:tab w:val="left" w:pos="274"/>
          <w:tab w:val="left" w:pos="806"/>
        </w:tabs>
        <w:ind w:left="821" w:hanging="547"/>
        <w:rPr>
          <w:ins w:id="55" w:author="Author" w:date="2013-02-26T08:30:00Z"/>
          <w:sz w:val="22"/>
          <w:szCs w:val="22"/>
        </w:rPr>
      </w:pPr>
      <w:ins w:id="56" w:author="Author" w:date="2013-02-26T08:30:00Z">
        <w:r w:rsidRPr="00022044">
          <w:rPr>
            <w:sz w:val="22"/>
            <w:szCs w:val="22"/>
          </w:rPr>
          <w:t>b.</w:t>
        </w:r>
      </w:ins>
      <w:r w:rsidR="00B64080" w:rsidRPr="00022044">
        <w:rPr>
          <w:sz w:val="22"/>
          <w:szCs w:val="22"/>
        </w:rPr>
        <w:tab/>
      </w:r>
      <w:r w:rsidR="00B64080" w:rsidRPr="00022044">
        <w:rPr>
          <w:sz w:val="22"/>
          <w:szCs w:val="22"/>
        </w:rPr>
        <w:tab/>
      </w:r>
      <w:ins w:id="57" w:author="Author" w:date="2013-02-26T08:30:00Z">
        <w:r w:rsidRPr="00022044">
          <w:rPr>
            <w:sz w:val="22"/>
            <w:szCs w:val="22"/>
          </w:rPr>
          <w:t>Coordinates the application of lessons learned from OpE information in the</w:t>
        </w:r>
      </w:ins>
      <w:r w:rsidR="00B64080" w:rsidRPr="00022044">
        <w:rPr>
          <w:sz w:val="22"/>
          <w:szCs w:val="22"/>
        </w:rPr>
        <w:t xml:space="preserve"> </w:t>
      </w:r>
      <w:ins w:id="58" w:author="Author" w:date="2013-02-26T08:30:00Z">
        <w:r w:rsidRPr="00022044">
          <w:rPr>
            <w:sz w:val="22"/>
            <w:szCs w:val="22"/>
          </w:rPr>
          <w:t>cROP through inspection policies, programs, and guidance.</w:t>
        </w:r>
      </w:ins>
    </w:p>
    <w:p w:rsidR="00514B5C" w:rsidRPr="00022044" w:rsidRDefault="00514B5C" w:rsidP="00785418">
      <w:pPr>
        <w:tabs>
          <w:tab w:val="left" w:pos="274"/>
          <w:tab w:val="left" w:pos="806"/>
        </w:tabs>
        <w:rPr>
          <w:ins w:id="59" w:author="Author" w:date="2013-02-26T08:30:00Z"/>
          <w:sz w:val="22"/>
          <w:szCs w:val="22"/>
        </w:rPr>
      </w:pPr>
    </w:p>
    <w:p w:rsidR="00514B5C" w:rsidRPr="00022044" w:rsidRDefault="00514B5C" w:rsidP="00785418">
      <w:pPr>
        <w:pStyle w:val="Heading2"/>
        <w:jc w:val="left"/>
        <w:rPr>
          <w:ins w:id="60" w:author="Author" w:date="2013-02-26T08:30:00Z"/>
          <w:sz w:val="22"/>
          <w:szCs w:val="22"/>
        </w:rPr>
      </w:pPr>
      <w:ins w:id="61" w:author="Author" w:date="2013-02-26T08:30:00Z">
        <w:r w:rsidRPr="00022044">
          <w:rPr>
            <w:sz w:val="22"/>
            <w:szCs w:val="22"/>
          </w:rPr>
          <w:t>05.06</w:t>
        </w:r>
        <w:r w:rsidRPr="00022044">
          <w:rPr>
            <w:sz w:val="22"/>
            <w:szCs w:val="22"/>
          </w:rPr>
          <w:tab/>
        </w:r>
        <w:r w:rsidRPr="00022044">
          <w:rPr>
            <w:sz w:val="22"/>
            <w:szCs w:val="22"/>
            <w:u w:val="single"/>
          </w:rPr>
          <w:t>Chief, Construction Assessment and Enforcement, (CAEB), NRO/DCIP</w:t>
        </w:r>
        <w:r w:rsidRPr="00022044">
          <w:rPr>
            <w:sz w:val="22"/>
            <w:szCs w:val="22"/>
          </w:rPr>
          <w:t>.</w:t>
        </w:r>
      </w:ins>
    </w:p>
    <w:p w:rsidR="00514B5C" w:rsidRPr="00022044" w:rsidRDefault="00514B5C" w:rsidP="00785418">
      <w:pPr>
        <w:rPr>
          <w:ins w:id="62" w:author="Author" w:date="2013-02-26T08:30:00Z"/>
          <w:sz w:val="22"/>
          <w:szCs w:val="22"/>
        </w:rPr>
      </w:pPr>
    </w:p>
    <w:p w:rsidR="00514B5C" w:rsidRPr="00022044" w:rsidRDefault="00514B5C" w:rsidP="00785418">
      <w:pPr>
        <w:tabs>
          <w:tab w:val="left" w:pos="270"/>
          <w:tab w:val="left" w:pos="810"/>
        </w:tabs>
        <w:ind w:left="810" w:hanging="810"/>
        <w:rPr>
          <w:ins w:id="63" w:author="Author" w:date="2013-02-26T08:30:00Z"/>
          <w:sz w:val="22"/>
          <w:szCs w:val="22"/>
        </w:rPr>
      </w:pPr>
      <w:ins w:id="64" w:author="Author" w:date="2013-02-26T08:30:00Z">
        <w:r w:rsidRPr="00022044">
          <w:rPr>
            <w:sz w:val="22"/>
            <w:szCs w:val="22"/>
          </w:rPr>
          <w:tab/>
          <w:t>a.</w:t>
        </w:r>
        <w:r w:rsidRPr="00022044">
          <w:rPr>
            <w:sz w:val="22"/>
            <w:szCs w:val="22"/>
          </w:rPr>
          <w:tab/>
          <w:t>Manages the implementation of the ConE program and coordinates NRO support for the OpE clearinghouse function.</w:t>
        </w:r>
      </w:ins>
    </w:p>
    <w:p w:rsidR="00514B5C" w:rsidRPr="00022044" w:rsidRDefault="00514B5C" w:rsidP="00785418">
      <w:pPr>
        <w:tabs>
          <w:tab w:val="left" w:pos="270"/>
          <w:tab w:val="left" w:pos="810"/>
        </w:tabs>
        <w:ind w:left="810" w:hanging="810"/>
        <w:rPr>
          <w:ins w:id="65" w:author="Author" w:date="2013-02-26T08:30:00Z"/>
          <w:sz w:val="22"/>
          <w:szCs w:val="22"/>
        </w:rPr>
      </w:pPr>
      <w:ins w:id="66" w:author="Author" w:date="2013-02-26T08:30:00Z">
        <w:r w:rsidRPr="00022044">
          <w:rPr>
            <w:sz w:val="22"/>
            <w:szCs w:val="22"/>
          </w:rPr>
          <w:t xml:space="preserve"> </w:t>
        </w:r>
      </w:ins>
    </w:p>
    <w:p w:rsidR="00785418" w:rsidRDefault="00514B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785418" w:rsidSect="00785418">
          <w:footerReference w:type="default" r:id="rId19"/>
          <w:pgSz w:w="12240" w:h="15840" w:code="1"/>
          <w:pgMar w:top="1080" w:right="1440" w:bottom="720" w:left="1440" w:header="1440" w:footer="1440" w:gutter="0"/>
          <w:cols w:space="720"/>
          <w:docGrid w:linePitch="326"/>
        </w:sectPr>
      </w:pPr>
      <w:ins w:id="67" w:author="Author" w:date="2013-02-26T08:30:00Z">
        <w:r w:rsidRPr="00022044">
          <w:rPr>
            <w:sz w:val="22"/>
            <w:szCs w:val="22"/>
          </w:rPr>
          <w:tab/>
          <w:t>b.</w:t>
        </w:r>
        <w:r w:rsidRPr="00022044">
          <w:rPr>
            <w:sz w:val="22"/>
            <w:szCs w:val="22"/>
          </w:rPr>
          <w:tab/>
          <w:t>Coordinates ConE evaluations of OpE information with NRO staff.  Develops recommendations as a result of lessons learned identified through ConE evaluations.</w:t>
        </w:r>
      </w:ins>
    </w:p>
    <w:p w:rsidR="00514B5C" w:rsidRPr="00022044" w:rsidRDefault="0078541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68" w:author="Author" w:date="2013-02-26T08:30:00Z"/>
          <w:sz w:val="22"/>
          <w:szCs w:val="22"/>
        </w:rPr>
      </w:pPr>
      <w:r>
        <w:rPr>
          <w:sz w:val="22"/>
          <w:szCs w:val="22"/>
        </w:rPr>
        <w:lastRenderedPageBreak/>
        <w:tab/>
      </w:r>
      <w:r>
        <w:rPr>
          <w:sz w:val="22"/>
          <w:szCs w:val="22"/>
        </w:rPr>
        <w:tab/>
      </w:r>
      <w:ins w:id="69" w:author="Author" w:date="2013-02-26T08:30:00Z">
        <w:r w:rsidR="00514B5C" w:rsidRPr="00022044">
          <w:rPr>
            <w:sz w:val="22"/>
            <w:szCs w:val="22"/>
          </w:rPr>
          <w:t>Recommends application of lessons learned for cROP inspection policies, programs, and guidance.</w:t>
        </w:r>
      </w:ins>
    </w:p>
    <w:p w:rsidR="00514B5C" w:rsidRPr="00022044" w:rsidRDefault="00514B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70" w:author="Author" w:date="2013-02-26T08:30:00Z"/>
          <w:sz w:val="22"/>
          <w:szCs w:val="22"/>
        </w:rPr>
      </w:pPr>
    </w:p>
    <w:p w:rsidR="00514B5C" w:rsidRDefault="00514B5C" w:rsidP="00785418">
      <w:pPr>
        <w:tabs>
          <w:tab w:val="left" w:pos="810"/>
        </w:tabs>
        <w:rPr>
          <w:sz w:val="22"/>
          <w:szCs w:val="22"/>
          <w:u w:val="single"/>
        </w:rPr>
      </w:pPr>
      <w:ins w:id="71" w:author="Author" w:date="2013-02-26T08:30:00Z">
        <w:r w:rsidRPr="00022044">
          <w:rPr>
            <w:sz w:val="22"/>
            <w:szCs w:val="22"/>
          </w:rPr>
          <w:t>05.07</w:t>
        </w:r>
        <w:r w:rsidRPr="00022044">
          <w:rPr>
            <w:sz w:val="22"/>
            <w:szCs w:val="22"/>
          </w:rPr>
          <w:tab/>
        </w:r>
        <w:r w:rsidRPr="00022044">
          <w:rPr>
            <w:sz w:val="22"/>
            <w:szCs w:val="22"/>
            <w:u w:val="single"/>
          </w:rPr>
          <w:t>Chief, Construction Inspection Program Branch (CIPB), NRO/DCIP</w:t>
        </w:r>
      </w:ins>
    </w:p>
    <w:p w:rsidR="000F09E3" w:rsidRPr="00022044" w:rsidRDefault="000F09E3" w:rsidP="00785418">
      <w:pPr>
        <w:tabs>
          <w:tab w:val="left" w:pos="810"/>
        </w:tabs>
        <w:rPr>
          <w:ins w:id="72" w:author="Author" w:date="2013-02-26T08:30:00Z"/>
          <w:sz w:val="22"/>
          <w:szCs w:val="22"/>
        </w:rPr>
      </w:pPr>
    </w:p>
    <w:p w:rsidR="00514B5C" w:rsidRPr="00022044" w:rsidRDefault="00514B5C" w:rsidP="00785418">
      <w:pPr>
        <w:tabs>
          <w:tab w:val="left" w:pos="270"/>
          <w:tab w:val="left" w:pos="810"/>
        </w:tabs>
        <w:ind w:left="810" w:hanging="810"/>
        <w:rPr>
          <w:ins w:id="73" w:author="Author" w:date="2013-02-26T08:30:00Z"/>
          <w:sz w:val="22"/>
          <w:szCs w:val="22"/>
        </w:rPr>
      </w:pPr>
      <w:ins w:id="74" w:author="Author" w:date="2013-02-26T08:30:00Z">
        <w:r w:rsidRPr="00022044">
          <w:rPr>
            <w:sz w:val="22"/>
            <w:szCs w:val="22"/>
          </w:rPr>
          <w:tab/>
          <w:t>a.</w:t>
        </w:r>
        <w:r w:rsidRPr="00022044">
          <w:rPr>
            <w:sz w:val="22"/>
            <w:szCs w:val="22"/>
          </w:rPr>
          <w:tab/>
          <w:t xml:space="preserve">Decides when, in response to referred ConE, changes to one or more inspection program elements are appropriate, including the development of, or revision to inspection guidance, or the approval of </w:t>
        </w:r>
        <w:proofErr w:type="spellStart"/>
        <w:r w:rsidRPr="00022044">
          <w:rPr>
            <w:sz w:val="22"/>
            <w:szCs w:val="22"/>
          </w:rPr>
          <w:t>OpESSs</w:t>
        </w:r>
        <w:proofErr w:type="spellEnd"/>
        <w:r w:rsidRPr="00022044">
          <w:rPr>
            <w:sz w:val="22"/>
            <w:szCs w:val="22"/>
          </w:rPr>
          <w:t>.</w:t>
        </w:r>
      </w:ins>
    </w:p>
    <w:p w:rsidR="00514B5C" w:rsidRPr="00022044" w:rsidRDefault="00514B5C" w:rsidP="00785418">
      <w:pPr>
        <w:tabs>
          <w:tab w:val="left" w:pos="270"/>
          <w:tab w:val="left" w:pos="810"/>
        </w:tabs>
        <w:ind w:left="810" w:hanging="810"/>
        <w:rPr>
          <w:ins w:id="75" w:author="Author" w:date="2013-02-26T08:30:00Z"/>
          <w:sz w:val="22"/>
          <w:szCs w:val="22"/>
        </w:rPr>
      </w:pPr>
    </w:p>
    <w:p w:rsidR="00514B5C" w:rsidRPr="00022044" w:rsidRDefault="00514B5C" w:rsidP="00785418">
      <w:pPr>
        <w:tabs>
          <w:tab w:val="left" w:pos="270"/>
          <w:tab w:val="left" w:pos="810"/>
        </w:tabs>
        <w:ind w:left="810" w:hanging="810"/>
        <w:rPr>
          <w:ins w:id="76" w:author="Author" w:date="2013-02-26T08:30:00Z"/>
          <w:sz w:val="22"/>
          <w:szCs w:val="22"/>
        </w:rPr>
      </w:pPr>
      <w:ins w:id="77" w:author="Author" w:date="2013-02-26T08:30:00Z">
        <w:r w:rsidRPr="00022044">
          <w:rPr>
            <w:sz w:val="22"/>
            <w:szCs w:val="22"/>
          </w:rPr>
          <w:tab/>
          <w:t>b.</w:t>
        </w:r>
        <w:r w:rsidRPr="00022044">
          <w:rPr>
            <w:sz w:val="22"/>
            <w:szCs w:val="22"/>
          </w:rPr>
          <w:tab/>
          <w:t>Supports the distribution, tracking, and communication of construction inspection program revision requests provided by the ConE staff and the inspection staff.</w:t>
        </w:r>
      </w:ins>
    </w:p>
    <w:p w:rsidR="00514B5C" w:rsidRPr="00022044" w:rsidRDefault="00514B5C" w:rsidP="00785418">
      <w:pPr>
        <w:tabs>
          <w:tab w:val="left" w:pos="270"/>
          <w:tab w:val="left" w:pos="810"/>
        </w:tabs>
        <w:ind w:left="810" w:hanging="810"/>
        <w:rPr>
          <w:ins w:id="78" w:author="Author" w:date="2013-02-26T08:30:00Z"/>
          <w:sz w:val="22"/>
          <w:szCs w:val="22"/>
        </w:rPr>
      </w:pPr>
    </w:p>
    <w:p w:rsidR="00514B5C" w:rsidRPr="00022044" w:rsidRDefault="00514B5C" w:rsidP="00785418">
      <w:pPr>
        <w:tabs>
          <w:tab w:val="left" w:pos="270"/>
          <w:tab w:val="left" w:pos="810"/>
        </w:tabs>
        <w:ind w:left="810" w:hanging="810"/>
        <w:rPr>
          <w:ins w:id="79" w:author="Author" w:date="2013-02-26T08:30:00Z"/>
          <w:sz w:val="22"/>
          <w:szCs w:val="22"/>
        </w:rPr>
      </w:pPr>
      <w:ins w:id="80" w:author="Author" w:date="2013-02-26T08:30:00Z">
        <w:r w:rsidRPr="00022044">
          <w:rPr>
            <w:sz w:val="22"/>
            <w:szCs w:val="22"/>
          </w:rPr>
          <w:t xml:space="preserve">05.08   </w:t>
        </w:r>
        <w:r w:rsidRPr="00022044">
          <w:rPr>
            <w:sz w:val="22"/>
            <w:szCs w:val="22"/>
            <w:u w:val="single"/>
          </w:rPr>
          <w:t>Chiefs, Technical and Inspection Branches (e.g., Vendor Inspection, License Renewal, and other Technical Branches</w:t>
        </w:r>
      </w:ins>
    </w:p>
    <w:p w:rsidR="00514B5C" w:rsidRPr="00022044" w:rsidRDefault="00514B5C" w:rsidP="00785418">
      <w:pPr>
        <w:tabs>
          <w:tab w:val="left" w:pos="270"/>
          <w:tab w:val="left" w:pos="810"/>
        </w:tabs>
        <w:ind w:left="810" w:hanging="810"/>
        <w:rPr>
          <w:ins w:id="81" w:author="Author" w:date="2013-02-26T08:30:00Z"/>
          <w:sz w:val="22"/>
          <w:szCs w:val="22"/>
        </w:rPr>
      </w:pPr>
    </w:p>
    <w:p w:rsidR="00514B5C" w:rsidRPr="00022044" w:rsidRDefault="00514B5C" w:rsidP="00785418">
      <w:pPr>
        <w:tabs>
          <w:tab w:val="left" w:pos="274"/>
          <w:tab w:val="left" w:pos="806"/>
        </w:tabs>
        <w:ind w:left="810" w:hanging="810"/>
        <w:rPr>
          <w:ins w:id="82" w:author="Author" w:date="2013-02-26T08:30:00Z"/>
          <w:sz w:val="22"/>
          <w:szCs w:val="22"/>
        </w:rPr>
      </w:pPr>
      <w:ins w:id="83" w:author="Author" w:date="2013-02-26T08:30:00Z">
        <w:r w:rsidRPr="00022044">
          <w:rPr>
            <w:sz w:val="22"/>
            <w:szCs w:val="22"/>
          </w:rPr>
          <w:t xml:space="preserve">    a. </w:t>
        </w:r>
        <w:r w:rsidRPr="00022044">
          <w:rPr>
            <w:sz w:val="22"/>
            <w:szCs w:val="22"/>
          </w:rPr>
          <w:tab/>
          <w:t>Advise technical and inspection staff on how OpE information may impact current and planned inspection activities.</w:t>
        </w:r>
      </w:ins>
    </w:p>
    <w:p w:rsidR="00514B5C" w:rsidRPr="00022044" w:rsidRDefault="00514B5C" w:rsidP="00785418">
      <w:pPr>
        <w:tabs>
          <w:tab w:val="left" w:pos="274"/>
          <w:tab w:val="left" w:pos="806"/>
        </w:tabs>
        <w:ind w:left="810" w:hanging="810"/>
        <w:rPr>
          <w:ins w:id="84" w:author="Author" w:date="2013-02-26T08:30:00Z"/>
          <w:sz w:val="22"/>
          <w:szCs w:val="22"/>
        </w:rPr>
      </w:pPr>
    </w:p>
    <w:p w:rsidR="00514B5C" w:rsidRPr="00022044" w:rsidRDefault="00514B5C" w:rsidP="00785418">
      <w:pPr>
        <w:tabs>
          <w:tab w:val="left" w:pos="274"/>
          <w:tab w:val="left" w:pos="806"/>
        </w:tabs>
        <w:ind w:left="821" w:hanging="547"/>
        <w:rPr>
          <w:ins w:id="85" w:author="Author" w:date="2013-02-26T08:30:00Z"/>
          <w:sz w:val="22"/>
          <w:szCs w:val="22"/>
        </w:rPr>
      </w:pPr>
      <w:ins w:id="86" w:author="Author" w:date="2013-02-26T08:30:00Z">
        <w:r w:rsidRPr="00022044">
          <w:rPr>
            <w:sz w:val="22"/>
            <w:szCs w:val="22"/>
          </w:rPr>
          <w:t>b.</w:t>
        </w:r>
        <w:r w:rsidRPr="00022044">
          <w:rPr>
            <w:sz w:val="22"/>
            <w:szCs w:val="22"/>
          </w:rPr>
          <w:tab/>
          <w:t>Ensure that technical staff and inspectors communicate potentially generic items to IOEB and/or CAEB staff.</w:t>
        </w:r>
      </w:ins>
    </w:p>
    <w:p w:rsidR="00514B5C" w:rsidRPr="00022044" w:rsidRDefault="00514B5C" w:rsidP="00785418">
      <w:pPr>
        <w:tabs>
          <w:tab w:val="left" w:pos="274"/>
          <w:tab w:val="left" w:pos="806"/>
        </w:tabs>
        <w:rPr>
          <w:ins w:id="87" w:author="Author" w:date="2013-02-26T08:30:00Z"/>
          <w:sz w:val="22"/>
          <w:szCs w:val="22"/>
        </w:rPr>
      </w:pPr>
    </w:p>
    <w:p w:rsidR="00587F71" w:rsidRPr="00022044" w:rsidRDefault="00514B5C" w:rsidP="00785418">
      <w:pPr>
        <w:tabs>
          <w:tab w:val="left" w:pos="274"/>
          <w:tab w:val="left" w:pos="806"/>
        </w:tabs>
        <w:rPr>
          <w:sz w:val="22"/>
          <w:szCs w:val="22"/>
        </w:rPr>
      </w:pPr>
      <w:ins w:id="88" w:author="Author" w:date="2013-02-26T08:30:00Z">
        <w:r w:rsidRPr="00022044">
          <w:rPr>
            <w:sz w:val="22"/>
            <w:szCs w:val="22"/>
          </w:rPr>
          <w:t>05.09</w:t>
        </w:r>
      </w:ins>
      <w:r w:rsidRPr="00022044">
        <w:rPr>
          <w:sz w:val="22"/>
          <w:szCs w:val="22"/>
        </w:rPr>
        <w:tab/>
      </w:r>
      <w:r w:rsidR="00440EF5" w:rsidRPr="00022044">
        <w:rPr>
          <w:sz w:val="22"/>
          <w:szCs w:val="22"/>
          <w:u w:val="single"/>
        </w:rPr>
        <w:t>Directors, Division of Reactor Projects</w:t>
      </w:r>
      <w:r w:rsidR="0094237C" w:rsidRPr="00022044">
        <w:rPr>
          <w:sz w:val="22"/>
          <w:szCs w:val="22"/>
          <w:u w:val="single"/>
        </w:rPr>
        <w:t xml:space="preserve"> (DRP)</w:t>
      </w:r>
      <w:r w:rsidR="00440EF5" w:rsidRPr="00022044">
        <w:rPr>
          <w:sz w:val="22"/>
          <w:szCs w:val="22"/>
          <w:u w:val="single"/>
        </w:rPr>
        <w:t>, Division of Reactor Safety</w:t>
      </w:r>
      <w:r w:rsidR="0094237C" w:rsidRPr="00022044">
        <w:rPr>
          <w:sz w:val="22"/>
          <w:szCs w:val="22"/>
          <w:u w:val="single"/>
        </w:rPr>
        <w:t xml:space="preserve"> (DRS</w:t>
      </w:r>
      <w:ins w:id="89" w:author="Author" w:date="2013-02-26T08:30:00Z">
        <w:r w:rsidR="0094237C" w:rsidRPr="00022044">
          <w:rPr>
            <w:sz w:val="22"/>
            <w:szCs w:val="22"/>
            <w:u w:val="single"/>
          </w:rPr>
          <w:t>)</w:t>
        </w:r>
        <w:r w:rsidR="00440EF5" w:rsidRPr="00022044">
          <w:rPr>
            <w:sz w:val="22"/>
            <w:szCs w:val="22"/>
            <w:u w:val="single"/>
          </w:rPr>
          <w:t>,</w:t>
        </w:r>
        <w:r w:rsidRPr="00022044">
          <w:rPr>
            <w:sz w:val="22"/>
            <w:szCs w:val="22"/>
            <w:u w:val="single"/>
          </w:rPr>
          <w:t xml:space="preserve"> Division of Construction Inspection (DCI), Division of Construction Projects (DCP</w:t>
        </w:r>
      </w:ins>
      <w:r w:rsidRPr="00022044">
        <w:rPr>
          <w:sz w:val="22"/>
          <w:szCs w:val="22"/>
          <w:u w:val="single"/>
        </w:rPr>
        <w:t xml:space="preserve">), </w:t>
      </w:r>
      <w:r w:rsidR="0094237C" w:rsidRPr="00022044">
        <w:rPr>
          <w:sz w:val="22"/>
          <w:szCs w:val="22"/>
          <w:u w:val="single"/>
        </w:rPr>
        <w:t>R</w:t>
      </w:r>
      <w:r w:rsidR="00EC5A92" w:rsidRPr="00022044">
        <w:rPr>
          <w:sz w:val="22"/>
          <w:szCs w:val="22"/>
          <w:u w:val="single"/>
        </w:rPr>
        <w:t>egion</w:t>
      </w:r>
      <w:bookmarkEnd w:id="43"/>
      <w:r w:rsidR="004C60F9" w:rsidRPr="00022044">
        <w:rPr>
          <w:sz w:val="22"/>
          <w:szCs w:val="22"/>
          <w:u w:val="single"/>
        </w:rPr>
        <w:t xml:space="preserve">al </w:t>
      </w:r>
      <w:r w:rsidR="0094237C" w:rsidRPr="00022044">
        <w:rPr>
          <w:sz w:val="22"/>
          <w:szCs w:val="22"/>
          <w:u w:val="single"/>
        </w:rPr>
        <w:t>Offices</w:t>
      </w:r>
      <w:r w:rsidR="008E7909" w:rsidRPr="00022044">
        <w:rPr>
          <w:sz w:val="22"/>
          <w:szCs w:val="22"/>
        </w:rPr>
        <w:t>.</w:t>
      </w:r>
      <w:bookmarkEnd w:id="44"/>
      <w:r w:rsidR="00457C9E" w:rsidRPr="00022044">
        <w:rPr>
          <w:sz w:val="22"/>
          <w:szCs w:val="22"/>
        </w:rPr>
        <w:t xml:space="preserve">  </w:t>
      </w:r>
      <w:r w:rsidR="000A487C" w:rsidRPr="00022044">
        <w:rPr>
          <w:sz w:val="22"/>
          <w:szCs w:val="22"/>
        </w:rPr>
        <w:t xml:space="preserve">Advise regional inspection staff on how </w:t>
      </w:r>
      <w:r w:rsidR="00E7030F" w:rsidRPr="00022044">
        <w:rPr>
          <w:sz w:val="22"/>
          <w:szCs w:val="22"/>
        </w:rPr>
        <w:t xml:space="preserve">OpE information may impact </w:t>
      </w:r>
      <w:r w:rsidR="000A487C" w:rsidRPr="00022044">
        <w:rPr>
          <w:sz w:val="22"/>
          <w:szCs w:val="22"/>
        </w:rPr>
        <w:t>current and planned inspection activities.</w:t>
      </w:r>
    </w:p>
    <w:p w:rsidR="00587F71" w:rsidRPr="00022044" w:rsidRDefault="00587F71" w:rsidP="00785418">
      <w:pPr>
        <w:tabs>
          <w:tab w:val="left" w:pos="274"/>
          <w:tab w:val="left" w:pos="806"/>
        </w:tabs>
        <w:rPr>
          <w:sz w:val="22"/>
          <w:szCs w:val="22"/>
        </w:rPr>
      </w:pPr>
    </w:p>
    <w:p w:rsidR="004C60F9" w:rsidRPr="00022044" w:rsidRDefault="004C60F9" w:rsidP="00785418">
      <w:pPr>
        <w:tabs>
          <w:tab w:val="left" w:pos="274"/>
          <w:tab w:val="left" w:pos="806"/>
        </w:tabs>
        <w:rPr>
          <w:sz w:val="22"/>
          <w:szCs w:val="22"/>
        </w:rPr>
      </w:pPr>
      <w:r w:rsidRPr="00022044">
        <w:rPr>
          <w:sz w:val="22"/>
          <w:szCs w:val="22"/>
        </w:rPr>
        <w:t>05.</w:t>
      </w:r>
      <w:ins w:id="90" w:author="Author" w:date="2013-02-26T08:30:00Z">
        <w:r w:rsidR="00514B5C" w:rsidRPr="00022044">
          <w:rPr>
            <w:sz w:val="22"/>
            <w:szCs w:val="22"/>
          </w:rPr>
          <w:t>10</w:t>
        </w:r>
      </w:ins>
      <w:r w:rsidRPr="00022044">
        <w:rPr>
          <w:sz w:val="22"/>
          <w:szCs w:val="22"/>
        </w:rPr>
        <w:tab/>
      </w:r>
      <w:r w:rsidRPr="00022044">
        <w:rPr>
          <w:sz w:val="22"/>
          <w:szCs w:val="22"/>
          <w:u w:val="single"/>
        </w:rPr>
        <w:t xml:space="preserve">Regional </w:t>
      </w:r>
      <w:r w:rsidR="00D34D2D" w:rsidRPr="00022044">
        <w:rPr>
          <w:sz w:val="22"/>
          <w:szCs w:val="22"/>
          <w:u w:val="single"/>
        </w:rPr>
        <w:t xml:space="preserve">Operating </w:t>
      </w:r>
      <w:ins w:id="91" w:author="Author" w:date="2013-02-26T08:30:00Z">
        <w:r w:rsidR="00514B5C" w:rsidRPr="00022044">
          <w:rPr>
            <w:sz w:val="22"/>
            <w:szCs w:val="22"/>
            <w:u w:val="single"/>
          </w:rPr>
          <w:t xml:space="preserve">and Construction </w:t>
        </w:r>
      </w:ins>
      <w:r w:rsidR="00D34D2D" w:rsidRPr="00022044">
        <w:rPr>
          <w:sz w:val="22"/>
          <w:szCs w:val="22"/>
          <w:u w:val="single"/>
        </w:rPr>
        <w:t>Experience Coordinators</w:t>
      </w:r>
      <w:r w:rsidRPr="00022044">
        <w:rPr>
          <w:sz w:val="22"/>
          <w:szCs w:val="22"/>
        </w:rPr>
        <w:t>.</w:t>
      </w:r>
      <w:r w:rsidR="00457C9E" w:rsidRPr="00022044">
        <w:rPr>
          <w:sz w:val="22"/>
          <w:szCs w:val="22"/>
        </w:rPr>
        <w:t xml:space="preserve">  </w:t>
      </w:r>
      <w:r w:rsidR="00216384" w:rsidRPr="00022044">
        <w:rPr>
          <w:sz w:val="22"/>
          <w:szCs w:val="22"/>
        </w:rPr>
        <w:t xml:space="preserve">Provide support to </w:t>
      </w:r>
      <w:ins w:id="92" w:author="Author" w:date="2013-02-26T08:30:00Z">
        <w:r w:rsidR="000B20ED" w:rsidRPr="00022044">
          <w:rPr>
            <w:sz w:val="22"/>
            <w:szCs w:val="22"/>
          </w:rPr>
          <w:t xml:space="preserve">regional </w:t>
        </w:r>
      </w:ins>
      <w:r w:rsidR="00216384" w:rsidRPr="00022044">
        <w:rPr>
          <w:sz w:val="22"/>
          <w:szCs w:val="22"/>
        </w:rPr>
        <w:t xml:space="preserve">inspection staff and management by communicating </w:t>
      </w:r>
      <w:r w:rsidR="000B20ED" w:rsidRPr="00022044">
        <w:rPr>
          <w:sz w:val="22"/>
          <w:szCs w:val="22"/>
        </w:rPr>
        <w:t xml:space="preserve">OpE </w:t>
      </w:r>
      <w:ins w:id="93" w:author="Author" w:date="2013-02-26T08:30:00Z">
        <w:r w:rsidR="000B20ED" w:rsidRPr="00022044">
          <w:rPr>
            <w:sz w:val="22"/>
            <w:szCs w:val="22"/>
          </w:rPr>
          <w:t xml:space="preserve">and providing </w:t>
        </w:r>
      </w:ins>
      <w:r w:rsidR="000B20ED" w:rsidRPr="00022044">
        <w:rPr>
          <w:sz w:val="22"/>
          <w:szCs w:val="22"/>
        </w:rPr>
        <w:t xml:space="preserve">information </w:t>
      </w:r>
      <w:ins w:id="94" w:author="Author" w:date="2013-02-26T08:30:00Z">
        <w:r w:rsidR="000B20ED" w:rsidRPr="00022044">
          <w:rPr>
            <w:sz w:val="22"/>
            <w:szCs w:val="22"/>
          </w:rPr>
          <w:t xml:space="preserve">on OpE tools and processes, </w:t>
        </w:r>
        <w:r w:rsidR="00216384" w:rsidRPr="00022044">
          <w:rPr>
            <w:sz w:val="22"/>
            <w:szCs w:val="22"/>
          </w:rPr>
          <w:t>allow</w:t>
        </w:r>
        <w:r w:rsidR="000B20ED" w:rsidRPr="00022044">
          <w:rPr>
            <w:sz w:val="22"/>
            <w:szCs w:val="22"/>
          </w:rPr>
          <w:t>ing</w:t>
        </w:r>
      </w:ins>
      <w:r w:rsidR="00216384" w:rsidRPr="00022044">
        <w:rPr>
          <w:sz w:val="22"/>
          <w:szCs w:val="22"/>
        </w:rPr>
        <w:t xml:space="preserve"> for staff consideration in the planned inspection activities.</w:t>
      </w:r>
      <w:r w:rsidR="000B20ED" w:rsidRPr="00022044">
        <w:rPr>
          <w:sz w:val="22"/>
          <w:szCs w:val="22"/>
        </w:rPr>
        <w:t xml:space="preserve"> </w:t>
      </w:r>
      <w:ins w:id="95" w:author="Author" w:date="2013-02-26T08:30:00Z">
        <w:r w:rsidR="000B20ED" w:rsidRPr="00022044">
          <w:rPr>
            <w:sz w:val="22"/>
            <w:szCs w:val="22"/>
          </w:rPr>
          <w:t xml:space="preserve"> Coordinators also help staff identify potentially generic issues for OpE consideration.</w:t>
        </w:r>
      </w:ins>
    </w:p>
    <w:p w:rsidR="00457C9E" w:rsidRPr="00022044" w:rsidRDefault="00457C9E" w:rsidP="00785418">
      <w:pPr>
        <w:tabs>
          <w:tab w:val="left" w:pos="274"/>
          <w:tab w:val="left" w:pos="806"/>
        </w:tabs>
        <w:rPr>
          <w:sz w:val="22"/>
          <w:szCs w:val="22"/>
        </w:rPr>
      </w:pPr>
    </w:p>
    <w:p w:rsidR="00D34D2D" w:rsidRPr="00022044" w:rsidRDefault="00D34D2D" w:rsidP="00785418">
      <w:pPr>
        <w:tabs>
          <w:tab w:val="left" w:pos="274"/>
          <w:tab w:val="left" w:pos="806"/>
        </w:tabs>
        <w:rPr>
          <w:sz w:val="22"/>
          <w:szCs w:val="22"/>
        </w:rPr>
      </w:pPr>
      <w:r w:rsidRPr="00022044">
        <w:rPr>
          <w:sz w:val="22"/>
          <w:szCs w:val="22"/>
        </w:rPr>
        <w:t>05.</w:t>
      </w:r>
      <w:ins w:id="96" w:author="Author" w:date="2013-02-26T08:30:00Z">
        <w:r w:rsidR="00514B5C" w:rsidRPr="00022044">
          <w:rPr>
            <w:sz w:val="22"/>
            <w:szCs w:val="22"/>
          </w:rPr>
          <w:t>11</w:t>
        </w:r>
      </w:ins>
      <w:r w:rsidRPr="00022044">
        <w:rPr>
          <w:sz w:val="22"/>
          <w:szCs w:val="22"/>
        </w:rPr>
        <w:tab/>
      </w:r>
      <w:r w:rsidRPr="00022044">
        <w:rPr>
          <w:sz w:val="22"/>
          <w:szCs w:val="22"/>
          <w:u w:val="single"/>
        </w:rPr>
        <w:t>Regional</w:t>
      </w:r>
      <w:ins w:id="97" w:author="Author" w:date="2013-02-26T08:30:00Z">
        <w:r w:rsidRPr="00022044">
          <w:rPr>
            <w:sz w:val="22"/>
            <w:szCs w:val="22"/>
            <w:u w:val="single"/>
          </w:rPr>
          <w:t xml:space="preserve"> </w:t>
        </w:r>
        <w:r w:rsidR="00514B5C" w:rsidRPr="00022044">
          <w:rPr>
            <w:sz w:val="22"/>
            <w:szCs w:val="22"/>
            <w:u w:val="single"/>
          </w:rPr>
          <w:t>and Headquarters</w:t>
        </w:r>
      </w:ins>
      <w:r w:rsidR="00514B5C" w:rsidRPr="00022044">
        <w:rPr>
          <w:sz w:val="22"/>
          <w:szCs w:val="22"/>
          <w:u w:val="single"/>
        </w:rPr>
        <w:t xml:space="preserve"> </w:t>
      </w:r>
      <w:r w:rsidRPr="00022044">
        <w:rPr>
          <w:sz w:val="22"/>
          <w:szCs w:val="22"/>
          <w:u w:val="single"/>
        </w:rPr>
        <w:t>Inspection Staff</w:t>
      </w:r>
      <w:r w:rsidRPr="00022044">
        <w:rPr>
          <w:sz w:val="22"/>
          <w:szCs w:val="22"/>
        </w:rPr>
        <w:t>.</w:t>
      </w:r>
      <w:r w:rsidR="00457C9E" w:rsidRPr="00022044">
        <w:rPr>
          <w:sz w:val="22"/>
          <w:szCs w:val="22"/>
        </w:rPr>
        <w:t xml:space="preserve">  </w:t>
      </w:r>
      <w:r w:rsidR="00216384" w:rsidRPr="00022044">
        <w:rPr>
          <w:sz w:val="22"/>
          <w:szCs w:val="22"/>
        </w:rPr>
        <w:t>Consider OpE information during the planning and performance of inspection activities.</w:t>
      </w:r>
      <w:r w:rsidR="00EB4A44" w:rsidRPr="00022044">
        <w:rPr>
          <w:sz w:val="22"/>
          <w:szCs w:val="22"/>
        </w:rPr>
        <w:t xml:space="preserve">  </w:t>
      </w:r>
      <w:proofErr w:type="gramStart"/>
      <w:ins w:id="98" w:author="Author" w:date="2013-02-26T08:30:00Z">
        <w:r w:rsidR="00514B5C" w:rsidRPr="00022044">
          <w:rPr>
            <w:sz w:val="22"/>
            <w:szCs w:val="22"/>
          </w:rPr>
          <w:t>Forwards</w:t>
        </w:r>
      </w:ins>
      <w:r w:rsidR="00EB4A44" w:rsidRPr="00022044">
        <w:rPr>
          <w:sz w:val="22"/>
          <w:szCs w:val="22"/>
        </w:rPr>
        <w:t xml:space="preserve"> information concerning potentially generic </w:t>
      </w:r>
      <w:r w:rsidR="00514B5C" w:rsidRPr="00022044">
        <w:rPr>
          <w:sz w:val="22"/>
          <w:szCs w:val="22"/>
        </w:rPr>
        <w:t>i</w:t>
      </w:r>
      <w:ins w:id="99" w:author="Author" w:date="2013-02-26T08:30:00Z">
        <w:r w:rsidR="00514B5C" w:rsidRPr="00022044">
          <w:rPr>
            <w:sz w:val="22"/>
            <w:szCs w:val="22"/>
          </w:rPr>
          <w:t>t</w:t>
        </w:r>
      </w:ins>
      <w:r w:rsidR="00514B5C" w:rsidRPr="00022044">
        <w:rPr>
          <w:sz w:val="22"/>
          <w:szCs w:val="22"/>
        </w:rPr>
        <w:t>e</w:t>
      </w:r>
      <w:ins w:id="100" w:author="Author" w:date="2013-02-26T08:30:00Z">
        <w:r w:rsidR="00514B5C" w:rsidRPr="00022044">
          <w:rPr>
            <w:sz w:val="22"/>
            <w:szCs w:val="22"/>
          </w:rPr>
          <w:t>m</w:t>
        </w:r>
      </w:ins>
      <w:r w:rsidR="00514B5C" w:rsidRPr="00022044">
        <w:rPr>
          <w:sz w:val="22"/>
          <w:szCs w:val="22"/>
        </w:rPr>
        <w:t xml:space="preserve">s </w:t>
      </w:r>
      <w:r w:rsidR="00EB4A44" w:rsidRPr="00022044">
        <w:rPr>
          <w:sz w:val="22"/>
          <w:szCs w:val="22"/>
        </w:rPr>
        <w:t xml:space="preserve">to IOEB and/or the Regional OpE </w:t>
      </w:r>
      <w:ins w:id="101" w:author="Author" w:date="2013-02-26T08:30:00Z">
        <w:r w:rsidR="00514B5C" w:rsidRPr="00022044">
          <w:rPr>
            <w:sz w:val="22"/>
            <w:szCs w:val="22"/>
          </w:rPr>
          <w:t xml:space="preserve">and ConE </w:t>
        </w:r>
      </w:ins>
      <w:r w:rsidR="00EB4A44" w:rsidRPr="00022044">
        <w:rPr>
          <w:sz w:val="22"/>
          <w:szCs w:val="22"/>
        </w:rPr>
        <w:t>Coordinators</w:t>
      </w:r>
      <w:ins w:id="102" w:author="Author" w:date="2013-02-26T08:30:00Z">
        <w:r w:rsidR="00EB4A44" w:rsidRPr="00022044">
          <w:rPr>
            <w:sz w:val="22"/>
            <w:szCs w:val="22"/>
          </w:rPr>
          <w:t>.</w:t>
        </w:r>
        <w:proofErr w:type="gramEnd"/>
        <w:r w:rsidR="00514B5C" w:rsidRPr="00022044">
          <w:rPr>
            <w:sz w:val="22"/>
            <w:szCs w:val="22"/>
          </w:rPr>
          <w:t xml:space="preserve"> This includes construction deficiency reports, generic items, </w:t>
        </w:r>
        <w:r w:rsidR="008419CB" w:rsidRPr="00022044">
          <w:rPr>
            <w:sz w:val="22"/>
            <w:szCs w:val="22"/>
          </w:rPr>
          <w:t xml:space="preserve">and </w:t>
        </w:r>
        <w:r w:rsidR="00514B5C" w:rsidRPr="00022044">
          <w:rPr>
            <w:sz w:val="22"/>
            <w:szCs w:val="22"/>
          </w:rPr>
          <w:t>significant experience gained from international inspector exchanges.   Alternately, initiate generic communications to cover such issues</w:t>
        </w:r>
      </w:ins>
      <w:r w:rsidR="00514B5C" w:rsidRPr="00022044">
        <w:rPr>
          <w:sz w:val="22"/>
          <w:szCs w:val="22"/>
        </w:rPr>
        <w:t>.</w:t>
      </w:r>
    </w:p>
    <w:p w:rsidR="00785418" w:rsidRDefault="0078541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785418" w:rsidSect="00785418">
          <w:footerReference w:type="default" r:id="rId20"/>
          <w:pgSz w:w="12240" w:h="15840" w:code="1"/>
          <w:pgMar w:top="1080" w:right="1440" w:bottom="720" w:left="1440" w:header="1440" w:footer="1440" w:gutter="0"/>
          <w:cols w:space="720"/>
          <w:docGrid w:linePitch="326"/>
        </w:sectPr>
      </w:pPr>
    </w:p>
    <w:p w:rsidR="00031089" w:rsidRPr="00022044" w:rsidRDefault="00031089" w:rsidP="00785418">
      <w:pPr>
        <w:autoSpaceDE/>
        <w:autoSpaceDN/>
        <w:adjustRightInd/>
        <w:rPr>
          <w:color w:val="auto"/>
          <w:sz w:val="22"/>
          <w:szCs w:val="22"/>
        </w:rPr>
      </w:pPr>
      <w:bookmarkStart w:id="103" w:name="_Toc274125216"/>
    </w:p>
    <w:p w:rsidR="00F22342" w:rsidRPr="00022044" w:rsidRDefault="00485886" w:rsidP="00785418">
      <w:pPr>
        <w:pStyle w:val="Heading1"/>
        <w:rPr>
          <w:sz w:val="22"/>
          <w:szCs w:val="22"/>
          <w:u w:val="single"/>
        </w:rPr>
      </w:pPr>
      <w:r w:rsidRPr="00022044">
        <w:rPr>
          <w:sz w:val="22"/>
          <w:szCs w:val="22"/>
        </w:rPr>
        <w:t>2523</w:t>
      </w:r>
      <w:r w:rsidR="00EC5A92" w:rsidRPr="00022044">
        <w:rPr>
          <w:sz w:val="22"/>
          <w:szCs w:val="22"/>
        </w:rPr>
        <w:t>-06</w:t>
      </w:r>
      <w:r w:rsidR="00EC5A92" w:rsidRPr="00022044">
        <w:rPr>
          <w:sz w:val="22"/>
          <w:szCs w:val="22"/>
        </w:rPr>
        <w:tab/>
      </w:r>
      <w:r w:rsidR="00C5746C" w:rsidRPr="00022044">
        <w:rPr>
          <w:sz w:val="22"/>
          <w:szCs w:val="22"/>
        </w:rPr>
        <w:t>OPERATING EXPERIENCE PROGRAM</w:t>
      </w:r>
      <w:r w:rsidR="00DF592F" w:rsidRPr="00022044">
        <w:rPr>
          <w:sz w:val="22"/>
          <w:szCs w:val="22"/>
        </w:rPr>
        <w:t xml:space="preserve"> OVERVIEW</w:t>
      </w:r>
      <w:bookmarkEnd w:id="103"/>
    </w:p>
    <w:p w:rsidR="004D1576" w:rsidRPr="00022044" w:rsidRDefault="004D157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54AA" w:rsidRPr="00022044" w:rsidRDefault="00B95A1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06.01</w:t>
      </w:r>
      <w:r w:rsidRPr="00022044">
        <w:rPr>
          <w:sz w:val="22"/>
          <w:szCs w:val="22"/>
        </w:rPr>
        <w:tab/>
      </w:r>
      <w:r w:rsidRPr="00022044">
        <w:rPr>
          <w:sz w:val="22"/>
          <w:szCs w:val="22"/>
          <w:u w:val="single"/>
        </w:rPr>
        <w:t>Background</w:t>
      </w:r>
      <w:r w:rsidRPr="00022044">
        <w:rPr>
          <w:sz w:val="22"/>
          <w:szCs w:val="22"/>
        </w:rPr>
        <w:t xml:space="preserve">.  The NRC’s systematic collection and evaluation of OpE plays an important role in its mission </w:t>
      </w:r>
      <w:r w:rsidR="00E354AA" w:rsidRPr="00022044">
        <w:rPr>
          <w:sz w:val="22"/>
          <w:szCs w:val="22"/>
        </w:rPr>
        <w:t xml:space="preserve">to ensure adequate protection of public health and safety, to promote the common defense and security, and to protect the environment.  </w:t>
      </w:r>
    </w:p>
    <w:p w:rsidR="00E354AA" w:rsidRPr="00022044" w:rsidRDefault="00E354AA"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56CD" w:rsidRPr="00022044" w:rsidRDefault="00B95A1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In 2002, the Davis-Besse Lessons Learned Task Force identified substantial shortcom</w:t>
      </w:r>
      <w:r w:rsidR="00E354AA" w:rsidRPr="00022044">
        <w:rPr>
          <w:sz w:val="22"/>
          <w:szCs w:val="22"/>
        </w:rPr>
        <w:t xml:space="preserve">ings in agency OpE activities.  As a result, </w:t>
      </w:r>
      <w:r w:rsidR="00485886" w:rsidRPr="00022044">
        <w:rPr>
          <w:sz w:val="22"/>
          <w:szCs w:val="22"/>
        </w:rPr>
        <w:t xml:space="preserve">the NRC chartered </w:t>
      </w:r>
      <w:r w:rsidR="00E354AA" w:rsidRPr="00022044">
        <w:rPr>
          <w:sz w:val="22"/>
          <w:szCs w:val="22"/>
        </w:rPr>
        <w:t xml:space="preserve">an interoffice Reactor Operating Experience Task Force </w:t>
      </w:r>
      <w:r w:rsidR="005256CD" w:rsidRPr="00022044">
        <w:rPr>
          <w:sz w:val="22"/>
          <w:szCs w:val="22"/>
        </w:rPr>
        <w:t>(ROETF) to formally assess the agency’s OpE activities, establish objectives and attributes for the agency’s OpE efforts, and recommend</w:t>
      </w:r>
      <w:r w:rsidR="00485886" w:rsidRPr="00022044">
        <w:rPr>
          <w:sz w:val="22"/>
          <w:szCs w:val="22"/>
        </w:rPr>
        <w:t>ed</w:t>
      </w:r>
      <w:r w:rsidR="005256CD" w:rsidRPr="00022044">
        <w:rPr>
          <w:sz w:val="22"/>
          <w:szCs w:val="22"/>
        </w:rPr>
        <w:t xml:space="preserve"> improvements.  </w:t>
      </w:r>
    </w:p>
    <w:p w:rsidR="005256CD" w:rsidRPr="00022044" w:rsidRDefault="005256C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022044" w:rsidRDefault="00892A3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The NRC developed </w:t>
      </w:r>
      <w:ins w:id="104" w:author="Author" w:date="2013-02-26T08:30:00Z">
        <w:r w:rsidR="00D96B64" w:rsidRPr="00022044">
          <w:rPr>
            <w:sz w:val="22"/>
            <w:szCs w:val="22"/>
          </w:rPr>
          <w:t>guidance documents</w:t>
        </w:r>
      </w:ins>
      <w:r w:rsidR="00D96B64" w:rsidRPr="00022044">
        <w:rPr>
          <w:sz w:val="22"/>
          <w:szCs w:val="22"/>
        </w:rPr>
        <w:t xml:space="preserve"> </w:t>
      </w:r>
      <w:r w:rsidRPr="00022044">
        <w:rPr>
          <w:sz w:val="22"/>
          <w:szCs w:val="22"/>
        </w:rPr>
        <w:t>based on the recommendations of the ROETF to provide agency-level guidance for implementation of the OpE program.</w:t>
      </w:r>
      <w:ins w:id="105" w:author="Author" w:date="2013-02-26T08:30:00Z">
        <w:r w:rsidRPr="00022044">
          <w:rPr>
            <w:sz w:val="22"/>
            <w:szCs w:val="22"/>
          </w:rPr>
          <w:t xml:space="preserve">  </w:t>
        </w:r>
        <w:r w:rsidR="008419CB" w:rsidRPr="00022044">
          <w:rPr>
            <w:sz w:val="22"/>
            <w:szCs w:val="22"/>
          </w:rPr>
          <w:t xml:space="preserve">In 2012 the </w:t>
        </w:r>
      </w:ins>
      <w:proofErr w:type="spellStart"/>
      <w:ins w:id="106" w:author="Author" w:date="2013-05-23T10:45:00Z">
        <w:r w:rsidR="00A42A6E">
          <w:rPr>
            <w:sz w:val="22"/>
            <w:szCs w:val="22"/>
          </w:rPr>
          <w:t>OpE</w:t>
        </w:r>
        <w:proofErr w:type="spellEnd"/>
        <w:r w:rsidR="00A42A6E">
          <w:rPr>
            <w:sz w:val="22"/>
            <w:szCs w:val="22"/>
          </w:rPr>
          <w:t xml:space="preserve"> Center of Expertise</w:t>
        </w:r>
      </w:ins>
      <w:ins w:id="107" w:author="Author" w:date="2013-02-26T08:30:00Z">
        <w:r w:rsidR="008419CB" w:rsidRPr="00022044">
          <w:rPr>
            <w:sz w:val="22"/>
            <w:szCs w:val="22"/>
          </w:rPr>
          <w:t xml:space="preserve"> was created to combine the efforts of the OpE program with the Construction Experience (ConE) program</w:t>
        </w:r>
        <w:r w:rsidRPr="00022044">
          <w:rPr>
            <w:sz w:val="22"/>
            <w:szCs w:val="22"/>
          </w:rPr>
          <w:t xml:space="preserve">, and the </w:t>
        </w:r>
        <w:r w:rsidR="00D96B64" w:rsidRPr="00022044">
          <w:rPr>
            <w:sz w:val="22"/>
            <w:szCs w:val="22"/>
          </w:rPr>
          <w:t>associated guidance documents were</w:t>
        </w:r>
        <w:r w:rsidRPr="00022044">
          <w:rPr>
            <w:sz w:val="22"/>
            <w:szCs w:val="22"/>
          </w:rPr>
          <w:t xml:space="preserve"> revised</w:t>
        </w:r>
        <w:r w:rsidR="00D96B64" w:rsidRPr="00022044">
          <w:rPr>
            <w:sz w:val="22"/>
            <w:szCs w:val="22"/>
          </w:rPr>
          <w:t xml:space="preserve"> to reflect this. For additional information, see Management Directive 8.7, “Reactor Operating Experience Program” and </w:t>
        </w:r>
        <w:r w:rsidR="008419CB" w:rsidRPr="00022044">
          <w:rPr>
            <w:sz w:val="22"/>
            <w:szCs w:val="22"/>
          </w:rPr>
          <w:t>Joint</w:t>
        </w:r>
        <w:r w:rsidR="005256CD" w:rsidRPr="00022044">
          <w:rPr>
            <w:sz w:val="22"/>
            <w:szCs w:val="22"/>
          </w:rPr>
          <w:t xml:space="preserve"> Office Instruction</w:t>
        </w:r>
        <w:r w:rsidR="00284E5D" w:rsidRPr="00022044">
          <w:rPr>
            <w:sz w:val="22"/>
            <w:szCs w:val="22"/>
          </w:rPr>
          <w:t xml:space="preserve"> (OI)</w:t>
        </w:r>
        <w:r w:rsidR="005256CD" w:rsidRPr="00022044">
          <w:rPr>
            <w:sz w:val="22"/>
            <w:szCs w:val="22"/>
          </w:rPr>
          <w:t xml:space="preserve"> LIC-401</w:t>
        </w:r>
        <w:r w:rsidR="008419CB" w:rsidRPr="00022044">
          <w:rPr>
            <w:sz w:val="22"/>
            <w:szCs w:val="22"/>
          </w:rPr>
          <w:t>/REG-112</w:t>
        </w:r>
        <w:r w:rsidR="005256CD" w:rsidRPr="00022044">
          <w:rPr>
            <w:sz w:val="22"/>
            <w:szCs w:val="22"/>
          </w:rPr>
          <w:t>, “NRR</w:t>
        </w:r>
        <w:r w:rsidR="008419CB" w:rsidRPr="00022044">
          <w:rPr>
            <w:sz w:val="22"/>
            <w:szCs w:val="22"/>
          </w:rPr>
          <w:t>-NRO</w:t>
        </w:r>
        <w:r w:rsidR="005256CD" w:rsidRPr="00022044">
          <w:rPr>
            <w:sz w:val="22"/>
            <w:szCs w:val="22"/>
          </w:rPr>
          <w:t xml:space="preserve"> Reactor Operating Experience Program</w:t>
        </w:r>
        <w:r w:rsidR="00D96B64" w:rsidRPr="00022044">
          <w:rPr>
            <w:sz w:val="22"/>
            <w:szCs w:val="22"/>
          </w:rPr>
          <w:t>.</w:t>
        </w:r>
        <w:r w:rsidR="005256CD" w:rsidRPr="00022044">
          <w:rPr>
            <w:sz w:val="22"/>
            <w:szCs w:val="22"/>
          </w:rPr>
          <w:t>”</w:t>
        </w:r>
      </w:ins>
    </w:p>
    <w:p w:rsidR="00F0348E" w:rsidRPr="00022044" w:rsidRDefault="00F0348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0348E" w:rsidRPr="00022044" w:rsidRDefault="00F0348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This IMC </w:t>
      </w:r>
      <w:r w:rsidR="00AC12BC" w:rsidRPr="00022044">
        <w:rPr>
          <w:sz w:val="22"/>
          <w:szCs w:val="22"/>
        </w:rPr>
        <w:t xml:space="preserve">summarizes the OpE program and </w:t>
      </w:r>
      <w:r w:rsidRPr="00022044">
        <w:rPr>
          <w:sz w:val="22"/>
          <w:szCs w:val="22"/>
        </w:rPr>
        <w:t xml:space="preserve">provides guidance for the application of OpE in the </w:t>
      </w:r>
      <w:ins w:id="108" w:author="Author" w:date="2013-02-26T08:30:00Z">
        <w:r w:rsidR="00D1452C" w:rsidRPr="00022044">
          <w:rPr>
            <w:sz w:val="22"/>
            <w:szCs w:val="22"/>
          </w:rPr>
          <w:t>NRC’s oversight processes</w:t>
        </w:r>
        <w:r w:rsidR="00D96B64" w:rsidRPr="00022044">
          <w:rPr>
            <w:sz w:val="22"/>
            <w:szCs w:val="22"/>
          </w:rPr>
          <w:t xml:space="preserve"> (e.g. ROP)</w:t>
        </w:r>
        <w:r w:rsidRPr="00022044">
          <w:rPr>
            <w:sz w:val="22"/>
            <w:szCs w:val="22"/>
          </w:rPr>
          <w:t>.</w:t>
        </w:r>
      </w:ins>
    </w:p>
    <w:p w:rsidR="00F0348E" w:rsidRPr="00022044" w:rsidRDefault="00F0348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sz w:val="22"/>
          <w:szCs w:val="22"/>
        </w:rPr>
        <w:t>06.02</w:t>
      </w:r>
      <w:r w:rsidRPr="00022044">
        <w:rPr>
          <w:sz w:val="22"/>
          <w:szCs w:val="22"/>
        </w:rPr>
        <w:tab/>
      </w:r>
      <w:r w:rsidRPr="00022044">
        <w:rPr>
          <w:noProof/>
          <w:sz w:val="22"/>
          <w:szCs w:val="22"/>
          <w:u w:val="single"/>
        </w:rPr>
        <w:t>Elements of the Operating Experience Process</w:t>
      </w:r>
      <w:r w:rsidRPr="00022044">
        <w:rPr>
          <w:noProof/>
          <w:sz w:val="22"/>
          <w:szCs w:val="22"/>
        </w:rPr>
        <w:t>.</w:t>
      </w:r>
      <w:r w:rsidR="00EA56CE" w:rsidRPr="00022044">
        <w:rPr>
          <w:noProof/>
          <w:sz w:val="22"/>
          <w:szCs w:val="22"/>
        </w:rPr>
        <w:t xml:space="preserve">  The </w:t>
      </w:r>
      <w:r w:rsidR="002461B2" w:rsidRPr="00022044">
        <w:rPr>
          <w:noProof/>
          <w:sz w:val="22"/>
          <w:szCs w:val="22"/>
        </w:rPr>
        <w:t>r</w:t>
      </w:r>
      <w:r w:rsidR="00EA56CE" w:rsidRPr="00022044">
        <w:rPr>
          <w:noProof/>
          <w:sz w:val="22"/>
          <w:szCs w:val="22"/>
        </w:rPr>
        <w:t xml:space="preserve">eactor OpE </w:t>
      </w:r>
      <w:r w:rsidR="002461B2" w:rsidRPr="00022044">
        <w:rPr>
          <w:noProof/>
          <w:sz w:val="22"/>
          <w:szCs w:val="22"/>
        </w:rPr>
        <w:t>p</w:t>
      </w:r>
      <w:r w:rsidR="00EA56CE" w:rsidRPr="00022044">
        <w:rPr>
          <w:noProof/>
          <w:sz w:val="22"/>
          <w:szCs w:val="22"/>
        </w:rPr>
        <w:t xml:space="preserve">rogram consists of a process for handling OpE information from the time that it first becomes available to the final action of applying significant OpE information to the agency’s regulatory activities.  The facilitation of this process involves </w:t>
      </w:r>
      <w:ins w:id="109" w:author="Author" w:date="2013-02-26T08:30:00Z">
        <w:r w:rsidR="00D1452C" w:rsidRPr="00022044">
          <w:rPr>
            <w:noProof/>
            <w:sz w:val="22"/>
            <w:szCs w:val="22"/>
          </w:rPr>
          <w:t>four</w:t>
        </w:r>
      </w:ins>
      <w:r w:rsidR="00D1452C" w:rsidRPr="00022044">
        <w:rPr>
          <w:noProof/>
          <w:sz w:val="22"/>
          <w:szCs w:val="22"/>
        </w:rPr>
        <w:t xml:space="preserve"> </w:t>
      </w:r>
      <w:r w:rsidR="00EA56CE" w:rsidRPr="00022044">
        <w:rPr>
          <w:noProof/>
          <w:sz w:val="22"/>
          <w:szCs w:val="22"/>
        </w:rPr>
        <w:t xml:space="preserve">phases: </w:t>
      </w: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EA56CE" w:rsidRPr="00022044" w:rsidRDefault="002461B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ab/>
        <w:t>(1)</w:t>
      </w:r>
      <w:r w:rsidR="00EA56CE" w:rsidRPr="00022044">
        <w:rPr>
          <w:noProof/>
          <w:sz w:val="22"/>
          <w:szCs w:val="22"/>
        </w:rPr>
        <w:tab/>
        <w:t>collecting, st</w:t>
      </w:r>
      <w:r w:rsidR="007540F5" w:rsidRPr="00022044">
        <w:rPr>
          <w:noProof/>
          <w:sz w:val="22"/>
          <w:szCs w:val="22"/>
        </w:rPr>
        <w:t>o</w:t>
      </w:r>
      <w:r w:rsidR="00EA56CE" w:rsidRPr="00022044">
        <w:rPr>
          <w:noProof/>
          <w:sz w:val="22"/>
          <w:szCs w:val="22"/>
        </w:rPr>
        <w:t>ring, and making available new OpE information</w:t>
      </w: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EA56CE" w:rsidRPr="00022044" w:rsidRDefault="002461B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ab/>
        <w:t>(2)</w:t>
      </w:r>
      <w:r w:rsidR="00EA56CE" w:rsidRPr="00022044">
        <w:rPr>
          <w:noProof/>
          <w:sz w:val="22"/>
          <w:szCs w:val="22"/>
        </w:rPr>
        <w:tab/>
        <w:t>screening OpE information and communicating</w:t>
      </w: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ab/>
      </w:r>
      <w:r w:rsidR="002461B2" w:rsidRPr="00022044">
        <w:rPr>
          <w:noProof/>
          <w:sz w:val="22"/>
          <w:szCs w:val="22"/>
        </w:rPr>
        <w:t>(3)</w:t>
      </w:r>
      <w:r w:rsidRPr="00022044">
        <w:rPr>
          <w:noProof/>
          <w:sz w:val="22"/>
          <w:szCs w:val="22"/>
        </w:rPr>
        <w:tab/>
        <w:t>evaluating OpE information and communicat</w:t>
      </w:r>
      <w:r w:rsidR="007E1379" w:rsidRPr="00022044">
        <w:rPr>
          <w:noProof/>
          <w:sz w:val="22"/>
          <w:szCs w:val="22"/>
        </w:rPr>
        <w:t>i</w:t>
      </w:r>
      <w:r w:rsidRPr="00022044">
        <w:rPr>
          <w:noProof/>
          <w:sz w:val="22"/>
          <w:szCs w:val="22"/>
        </w:rPr>
        <w:t>on</w:t>
      </w: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EA56CE" w:rsidRPr="00022044" w:rsidRDefault="00EA56C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ab/>
      </w:r>
      <w:r w:rsidR="002461B2" w:rsidRPr="00022044">
        <w:rPr>
          <w:noProof/>
          <w:sz w:val="22"/>
          <w:szCs w:val="22"/>
        </w:rPr>
        <w:t>(4)</w:t>
      </w:r>
      <w:r w:rsidRPr="00022044">
        <w:rPr>
          <w:noProof/>
          <w:sz w:val="22"/>
          <w:szCs w:val="22"/>
        </w:rPr>
        <w:tab/>
        <w:t>applying OpE lessons learned from the evaluations</w:t>
      </w:r>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u w:val="single"/>
        </w:rPr>
      </w:pPr>
      <w:r w:rsidRPr="00022044">
        <w:rPr>
          <w:noProof/>
          <w:sz w:val="22"/>
          <w:szCs w:val="22"/>
        </w:rPr>
        <w:t>06.0</w:t>
      </w:r>
      <w:r w:rsidR="0043346E" w:rsidRPr="00022044">
        <w:rPr>
          <w:noProof/>
          <w:sz w:val="22"/>
          <w:szCs w:val="22"/>
        </w:rPr>
        <w:t>3</w:t>
      </w:r>
      <w:r w:rsidRPr="00022044">
        <w:rPr>
          <w:rFonts w:eastAsiaTheme="minorEastAsia"/>
          <w:noProof/>
          <w:color w:val="auto"/>
          <w:sz w:val="22"/>
          <w:szCs w:val="22"/>
        </w:rPr>
        <w:tab/>
      </w:r>
      <w:r w:rsidRPr="00022044">
        <w:rPr>
          <w:noProof/>
          <w:sz w:val="22"/>
          <w:szCs w:val="22"/>
          <w:u w:val="single"/>
        </w:rPr>
        <w:t>Screening Process</w:t>
      </w:r>
      <w:r w:rsidRPr="00022044">
        <w:rPr>
          <w:noProof/>
          <w:sz w:val="22"/>
          <w:szCs w:val="22"/>
        </w:rPr>
        <w:t>.</w:t>
      </w:r>
      <w:r w:rsidR="00AC12BC" w:rsidRPr="00022044">
        <w:rPr>
          <w:noProof/>
          <w:sz w:val="22"/>
          <w:szCs w:val="22"/>
        </w:rPr>
        <w:t xml:space="preserve">  Members of the </w:t>
      </w:r>
      <w:r w:rsidR="002461B2" w:rsidRPr="00022044">
        <w:rPr>
          <w:noProof/>
          <w:sz w:val="22"/>
          <w:szCs w:val="22"/>
        </w:rPr>
        <w:t>c</w:t>
      </w:r>
      <w:r w:rsidR="00AC12BC" w:rsidRPr="00022044">
        <w:rPr>
          <w:noProof/>
          <w:sz w:val="22"/>
          <w:szCs w:val="22"/>
        </w:rPr>
        <w:t xml:space="preserve">learinghouse team meet </w:t>
      </w:r>
      <w:ins w:id="110" w:author="Author" w:date="2013-02-26T08:30:00Z">
        <w:r w:rsidR="0006532C" w:rsidRPr="00022044">
          <w:rPr>
            <w:noProof/>
            <w:sz w:val="22"/>
            <w:szCs w:val="22"/>
          </w:rPr>
          <w:t>at least once a week (typically 3 times per week)</w:t>
        </w:r>
      </w:ins>
      <w:r w:rsidR="0006532C" w:rsidRPr="00022044">
        <w:rPr>
          <w:noProof/>
          <w:sz w:val="22"/>
          <w:szCs w:val="22"/>
        </w:rPr>
        <w:t xml:space="preserve"> </w:t>
      </w:r>
      <w:r w:rsidR="00AC12BC" w:rsidRPr="00022044">
        <w:rPr>
          <w:noProof/>
          <w:sz w:val="22"/>
          <w:szCs w:val="22"/>
        </w:rPr>
        <w:t>to review OpE information that has been collected by attending mo</w:t>
      </w:r>
      <w:r w:rsidR="00F91161" w:rsidRPr="00022044">
        <w:rPr>
          <w:noProof/>
          <w:sz w:val="22"/>
          <w:szCs w:val="22"/>
        </w:rPr>
        <w:t xml:space="preserve">rning calls, reviewing daily </w:t>
      </w:r>
      <w:r w:rsidR="002461B2" w:rsidRPr="00022044">
        <w:rPr>
          <w:noProof/>
          <w:sz w:val="22"/>
          <w:szCs w:val="22"/>
        </w:rPr>
        <w:t>e</w:t>
      </w:r>
      <w:r w:rsidR="00F91161" w:rsidRPr="00022044">
        <w:rPr>
          <w:noProof/>
          <w:sz w:val="22"/>
          <w:szCs w:val="22"/>
        </w:rPr>
        <w:t xml:space="preserve">vent </w:t>
      </w:r>
      <w:r w:rsidR="002461B2" w:rsidRPr="00022044">
        <w:rPr>
          <w:noProof/>
          <w:sz w:val="22"/>
          <w:szCs w:val="22"/>
        </w:rPr>
        <w:t>n</w:t>
      </w:r>
      <w:r w:rsidR="00F91161" w:rsidRPr="00022044">
        <w:rPr>
          <w:noProof/>
          <w:sz w:val="22"/>
          <w:szCs w:val="22"/>
        </w:rPr>
        <w:t>otifications</w:t>
      </w:r>
      <w:r w:rsidR="00AC12BC" w:rsidRPr="00022044">
        <w:rPr>
          <w:noProof/>
          <w:sz w:val="22"/>
          <w:szCs w:val="22"/>
        </w:rPr>
        <w:t xml:space="preserve">, and researching other OpE sources.  The purpose of screening is to determine whether OpE </w:t>
      </w:r>
      <w:r w:rsidR="007E1379" w:rsidRPr="00022044">
        <w:rPr>
          <w:noProof/>
          <w:sz w:val="22"/>
          <w:szCs w:val="22"/>
        </w:rPr>
        <w:t xml:space="preserve">information </w:t>
      </w:r>
      <w:r w:rsidR="00AC12BC" w:rsidRPr="00022044">
        <w:rPr>
          <w:noProof/>
          <w:sz w:val="22"/>
          <w:szCs w:val="22"/>
        </w:rPr>
        <w:t xml:space="preserve">has actual or potential safety significance </w:t>
      </w:r>
      <w:r w:rsidR="009D0255" w:rsidRPr="00022044">
        <w:rPr>
          <w:noProof/>
          <w:sz w:val="22"/>
          <w:szCs w:val="22"/>
        </w:rPr>
        <w:t>and the issue’s</w:t>
      </w:r>
      <w:r w:rsidR="00AC12BC" w:rsidRPr="00022044">
        <w:rPr>
          <w:noProof/>
          <w:sz w:val="22"/>
          <w:szCs w:val="22"/>
        </w:rPr>
        <w:t xml:space="preserve"> generic applicability.</w:t>
      </w:r>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785418"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sectPr w:rsidR="00785418" w:rsidSect="00785418">
          <w:footerReference w:type="default" r:id="rId21"/>
          <w:pgSz w:w="12240" w:h="15840" w:code="1"/>
          <w:pgMar w:top="1080" w:right="1440" w:bottom="720" w:left="1440" w:header="1440" w:footer="1440" w:gutter="0"/>
          <w:cols w:space="720"/>
          <w:docGrid w:linePitch="326"/>
        </w:sectPr>
      </w:pPr>
      <w:r w:rsidRPr="00022044">
        <w:rPr>
          <w:noProof/>
          <w:sz w:val="22"/>
          <w:szCs w:val="22"/>
        </w:rPr>
        <w:t>06.0</w:t>
      </w:r>
      <w:r w:rsidR="0043346E" w:rsidRPr="00022044">
        <w:rPr>
          <w:noProof/>
          <w:sz w:val="22"/>
          <w:szCs w:val="22"/>
        </w:rPr>
        <w:t>4</w:t>
      </w:r>
      <w:r w:rsidRPr="00022044">
        <w:rPr>
          <w:rFonts w:eastAsiaTheme="minorEastAsia"/>
          <w:noProof/>
          <w:color w:val="auto"/>
          <w:sz w:val="22"/>
          <w:szCs w:val="22"/>
        </w:rPr>
        <w:tab/>
      </w:r>
      <w:r w:rsidRPr="00022044">
        <w:rPr>
          <w:noProof/>
          <w:sz w:val="22"/>
          <w:szCs w:val="22"/>
          <w:u w:val="single"/>
        </w:rPr>
        <w:t>Communication of Operating Experience</w:t>
      </w:r>
      <w:r w:rsidRPr="00022044">
        <w:rPr>
          <w:noProof/>
          <w:sz w:val="22"/>
          <w:szCs w:val="22"/>
        </w:rPr>
        <w:t>.</w:t>
      </w:r>
      <w:r w:rsidR="00AC12BC" w:rsidRPr="00022044">
        <w:rPr>
          <w:noProof/>
          <w:sz w:val="22"/>
          <w:szCs w:val="22"/>
        </w:rPr>
        <w:t xml:space="preserve">  The focus of internal stakeholder communications is to promptly inform appropriate staff members or management</w:t>
      </w:r>
      <w:r w:rsidR="002461B2" w:rsidRPr="00022044">
        <w:rPr>
          <w:noProof/>
          <w:sz w:val="22"/>
          <w:szCs w:val="22"/>
        </w:rPr>
        <w:t xml:space="preserve"> or both</w:t>
      </w:r>
      <w:r w:rsidR="00AC12BC" w:rsidRPr="00022044">
        <w:rPr>
          <w:noProof/>
          <w:sz w:val="22"/>
          <w:szCs w:val="22"/>
        </w:rPr>
        <w:t xml:space="preserve"> about significant operational events a</w:t>
      </w:r>
      <w:r w:rsidR="002461B2" w:rsidRPr="00022044">
        <w:rPr>
          <w:noProof/>
          <w:sz w:val="22"/>
          <w:szCs w:val="22"/>
        </w:rPr>
        <w:t xml:space="preserve">nd </w:t>
      </w:r>
      <w:r w:rsidR="00AC12BC" w:rsidRPr="00022044">
        <w:rPr>
          <w:noProof/>
          <w:sz w:val="22"/>
          <w:szCs w:val="22"/>
        </w:rPr>
        <w:t xml:space="preserve">to share details, insights, and lessons learned from events in </w:t>
      </w:r>
    </w:p>
    <w:p w:rsidR="00621909" w:rsidRPr="00022044" w:rsidRDefault="00AC12B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lastRenderedPageBreak/>
        <w:t>a timely manner.</w:t>
      </w:r>
      <w:r w:rsidR="00644B62" w:rsidRPr="00022044">
        <w:rPr>
          <w:noProof/>
          <w:sz w:val="22"/>
          <w:szCs w:val="22"/>
        </w:rPr>
        <w:t xml:space="preserve">  The internal communication tools (such as the </w:t>
      </w:r>
      <w:hyperlink r:id="rId22" w:history="1">
        <w:r w:rsidR="00DF060B" w:rsidRPr="00022044">
          <w:rPr>
            <w:rStyle w:val="Hyperlink"/>
            <w:noProof/>
            <w:sz w:val="22"/>
            <w:szCs w:val="22"/>
          </w:rPr>
          <w:t>Reactor OpE Information Gateway</w:t>
        </w:r>
      </w:hyperlink>
      <w:r w:rsidR="00644B62" w:rsidRPr="00022044">
        <w:rPr>
          <w:noProof/>
          <w:sz w:val="22"/>
          <w:szCs w:val="22"/>
        </w:rPr>
        <w:t xml:space="preserve">) contain preliminary, predecisional information.  Once </w:t>
      </w:r>
      <w:r w:rsidR="002461B2" w:rsidRPr="00022044">
        <w:rPr>
          <w:noProof/>
          <w:sz w:val="22"/>
          <w:szCs w:val="22"/>
        </w:rPr>
        <w:t>the agency has</w:t>
      </w:r>
      <w:r w:rsidR="00644B62" w:rsidRPr="00022044">
        <w:rPr>
          <w:noProof/>
          <w:sz w:val="22"/>
          <w:szCs w:val="22"/>
        </w:rPr>
        <w:t xml:space="preserve"> formally evaluated </w:t>
      </w:r>
      <w:r w:rsidR="002461B2" w:rsidRPr="00022044">
        <w:rPr>
          <w:noProof/>
          <w:sz w:val="22"/>
          <w:szCs w:val="22"/>
        </w:rPr>
        <w:t>an OpE issu</w:t>
      </w:r>
      <w:r w:rsidR="00EA047D" w:rsidRPr="00022044">
        <w:rPr>
          <w:noProof/>
          <w:sz w:val="22"/>
          <w:szCs w:val="22"/>
        </w:rPr>
        <w:t>e</w:t>
      </w:r>
      <w:r w:rsidR="002461B2" w:rsidRPr="00022044">
        <w:rPr>
          <w:noProof/>
          <w:sz w:val="22"/>
          <w:szCs w:val="22"/>
        </w:rPr>
        <w:t xml:space="preserve"> </w:t>
      </w:r>
      <w:r w:rsidR="00644B62" w:rsidRPr="00022044">
        <w:rPr>
          <w:noProof/>
          <w:sz w:val="22"/>
          <w:szCs w:val="22"/>
        </w:rPr>
        <w:t xml:space="preserve">and </w:t>
      </w:r>
      <w:r w:rsidR="002461B2" w:rsidRPr="00022044">
        <w:rPr>
          <w:noProof/>
          <w:sz w:val="22"/>
          <w:szCs w:val="22"/>
        </w:rPr>
        <w:t xml:space="preserve">has </w:t>
      </w:r>
      <w:r w:rsidR="00644B62" w:rsidRPr="00022044">
        <w:rPr>
          <w:noProof/>
          <w:sz w:val="22"/>
          <w:szCs w:val="22"/>
        </w:rPr>
        <w:t>determined t</w:t>
      </w:r>
      <w:r w:rsidR="002461B2" w:rsidRPr="00022044">
        <w:rPr>
          <w:noProof/>
          <w:sz w:val="22"/>
          <w:szCs w:val="22"/>
        </w:rPr>
        <w:t>hat it</w:t>
      </w:r>
      <w:r w:rsidR="00644B62" w:rsidRPr="00022044">
        <w:rPr>
          <w:noProof/>
          <w:sz w:val="22"/>
          <w:szCs w:val="22"/>
        </w:rPr>
        <w:t xml:space="preserve"> meet</w:t>
      </w:r>
      <w:r w:rsidR="002461B2" w:rsidRPr="00022044">
        <w:rPr>
          <w:noProof/>
          <w:sz w:val="22"/>
          <w:szCs w:val="22"/>
        </w:rPr>
        <w:t>s</w:t>
      </w:r>
      <w:r w:rsidR="00644B62" w:rsidRPr="00022044">
        <w:rPr>
          <w:noProof/>
          <w:sz w:val="22"/>
          <w:szCs w:val="22"/>
        </w:rPr>
        <w:t xml:space="preserve"> the safety significance criteria for agency action, the </w:t>
      </w:r>
      <w:r w:rsidR="002461B2" w:rsidRPr="00022044">
        <w:rPr>
          <w:noProof/>
          <w:sz w:val="22"/>
          <w:szCs w:val="22"/>
        </w:rPr>
        <w:t>NRC</w:t>
      </w:r>
      <w:r w:rsidR="00644B62" w:rsidRPr="00022044">
        <w:rPr>
          <w:noProof/>
          <w:sz w:val="22"/>
          <w:szCs w:val="22"/>
        </w:rPr>
        <w:t xml:space="preserve"> communicate</w:t>
      </w:r>
      <w:r w:rsidR="002461B2" w:rsidRPr="00022044">
        <w:rPr>
          <w:noProof/>
          <w:sz w:val="22"/>
          <w:szCs w:val="22"/>
        </w:rPr>
        <w:t>s the issue</w:t>
      </w:r>
      <w:r w:rsidR="00644B62" w:rsidRPr="00022044">
        <w:rPr>
          <w:noProof/>
          <w:sz w:val="22"/>
          <w:szCs w:val="22"/>
        </w:rPr>
        <w:t xml:space="preserve"> to the public and the industry through one or </w:t>
      </w:r>
      <w:r w:rsidR="002461B2" w:rsidRPr="00022044">
        <w:rPr>
          <w:noProof/>
          <w:sz w:val="22"/>
          <w:szCs w:val="22"/>
        </w:rPr>
        <w:t>more</w:t>
      </w:r>
      <w:r w:rsidR="00644B62" w:rsidRPr="00022044">
        <w:rPr>
          <w:noProof/>
          <w:sz w:val="22"/>
          <w:szCs w:val="22"/>
        </w:rPr>
        <w:t xml:space="preserve"> methods (e.g. </w:t>
      </w:r>
      <w:r w:rsidR="002461B2" w:rsidRPr="00022044">
        <w:rPr>
          <w:noProof/>
          <w:sz w:val="22"/>
          <w:szCs w:val="22"/>
        </w:rPr>
        <w:t>g</w:t>
      </w:r>
      <w:r w:rsidR="00644B62" w:rsidRPr="00022044">
        <w:rPr>
          <w:noProof/>
          <w:sz w:val="22"/>
          <w:szCs w:val="22"/>
        </w:rPr>
        <w:t xml:space="preserve">eneric </w:t>
      </w:r>
      <w:r w:rsidR="002461B2" w:rsidRPr="00022044">
        <w:rPr>
          <w:noProof/>
          <w:sz w:val="22"/>
          <w:szCs w:val="22"/>
        </w:rPr>
        <w:t>c</w:t>
      </w:r>
      <w:r w:rsidR="00644B62" w:rsidRPr="00022044">
        <w:rPr>
          <w:noProof/>
          <w:sz w:val="22"/>
          <w:szCs w:val="22"/>
        </w:rPr>
        <w:t>ommunication, rulemaking public comment periods</w:t>
      </w:r>
      <w:r w:rsidR="00DF060B" w:rsidRPr="00022044">
        <w:rPr>
          <w:noProof/>
          <w:sz w:val="22"/>
          <w:szCs w:val="22"/>
        </w:rPr>
        <w:t>,</w:t>
      </w:r>
      <w:r w:rsidR="00644B62" w:rsidRPr="00022044">
        <w:rPr>
          <w:noProof/>
          <w:sz w:val="22"/>
          <w:szCs w:val="22"/>
        </w:rPr>
        <w:t xml:space="preserve"> etc.).</w:t>
      </w:r>
    </w:p>
    <w:p w:rsidR="00AC12BC" w:rsidRPr="00022044" w:rsidRDefault="00AC12B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F45460" w:rsidRPr="00022044" w:rsidRDefault="00AC12B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a.</w:t>
      </w:r>
      <w:r w:rsidRPr="00022044">
        <w:rPr>
          <w:noProof/>
          <w:sz w:val="22"/>
          <w:szCs w:val="22"/>
        </w:rPr>
        <w:tab/>
      </w:r>
      <w:r w:rsidR="00F45460" w:rsidRPr="00022044">
        <w:rPr>
          <w:noProof/>
          <w:sz w:val="22"/>
          <w:szCs w:val="22"/>
          <w:u w:val="single"/>
        </w:rPr>
        <w:t>Reactor OpE Information Gateway</w:t>
      </w:r>
      <w:r w:rsidR="00F45460" w:rsidRPr="00022044">
        <w:rPr>
          <w:noProof/>
          <w:sz w:val="22"/>
          <w:szCs w:val="22"/>
        </w:rPr>
        <w:t xml:space="preserve">.  The </w:t>
      </w:r>
      <w:hyperlink r:id="rId23" w:history="1">
        <w:r w:rsidR="00F45460" w:rsidRPr="00022044">
          <w:rPr>
            <w:rStyle w:val="Hyperlink"/>
            <w:noProof/>
            <w:sz w:val="22"/>
            <w:szCs w:val="22"/>
          </w:rPr>
          <w:t>Reactor OpE Information Gateway</w:t>
        </w:r>
      </w:hyperlink>
      <w:r w:rsidR="00F45460" w:rsidRPr="00022044">
        <w:rPr>
          <w:noProof/>
          <w:sz w:val="22"/>
          <w:szCs w:val="22"/>
        </w:rPr>
        <w:t xml:space="preserve"> is the NRC’s internal </w:t>
      </w:r>
      <w:r w:rsidR="002461B2" w:rsidRPr="00022044">
        <w:rPr>
          <w:noProof/>
          <w:sz w:val="22"/>
          <w:szCs w:val="22"/>
        </w:rPr>
        <w:t xml:space="preserve">Web </w:t>
      </w:r>
      <w:r w:rsidR="00F45460" w:rsidRPr="00022044">
        <w:rPr>
          <w:noProof/>
          <w:sz w:val="22"/>
          <w:szCs w:val="22"/>
        </w:rPr>
        <w:t>site dedicated to the centralized collection and communication of OpE information.</w:t>
      </w:r>
      <w:r w:rsidR="0018762F" w:rsidRPr="00022044">
        <w:rPr>
          <w:noProof/>
          <w:sz w:val="22"/>
          <w:szCs w:val="22"/>
        </w:rPr>
        <w:t xml:space="preserve">  </w:t>
      </w:r>
      <w:r w:rsidR="002461B2" w:rsidRPr="00022044">
        <w:rPr>
          <w:noProof/>
          <w:sz w:val="22"/>
          <w:szCs w:val="22"/>
        </w:rPr>
        <w:t>It includes v</w:t>
      </w:r>
      <w:r w:rsidR="0018762F" w:rsidRPr="00022044">
        <w:rPr>
          <w:noProof/>
          <w:sz w:val="22"/>
          <w:szCs w:val="22"/>
        </w:rPr>
        <w:t>arious search tools to facilitate</w:t>
      </w:r>
      <w:r w:rsidR="002461B2" w:rsidRPr="00022044">
        <w:rPr>
          <w:noProof/>
          <w:sz w:val="22"/>
          <w:szCs w:val="22"/>
        </w:rPr>
        <w:t xml:space="preserve"> the</w:t>
      </w:r>
      <w:r w:rsidR="0018762F" w:rsidRPr="00022044">
        <w:rPr>
          <w:noProof/>
          <w:sz w:val="22"/>
          <w:szCs w:val="22"/>
        </w:rPr>
        <w:t xml:space="preserve"> gathering </w:t>
      </w:r>
      <w:r w:rsidR="002461B2" w:rsidRPr="00022044">
        <w:rPr>
          <w:noProof/>
          <w:sz w:val="22"/>
          <w:szCs w:val="22"/>
        </w:rPr>
        <w:t xml:space="preserve">of </w:t>
      </w:r>
      <w:r w:rsidR="0018762F" w:rsidRPr="00022044">
        <w:rPr>
          <w:noProof/>
          <w:sz w:val="22"/>
          <w:szCs w:val="22"/>
        </w:rPr>
        <w:t>pertinent OpE information.</w:t>
      </w:r>
      <w:r w:rsidR="00F45460" w:rsidRPr="00022044">
        <w:rPr>
          <w:noProof/>
          <w:sz w:val="22"/>
          <w:szCs w:val="22"/>
        </w:rPr>
        <w:t xml:space="preserve"> </w:t>
      </w:r>
    </w:p>
    <w:p w:rsidR="00F45460" w:rsidRPr="00022044" w:rsidRDefault="00F4546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F45460" w:rsidRPr="00022044" w:rsidRDefault="00F4546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b.</w:t>
      </w:r>
      <w:r w:rsidRPr="00022044">
        <w:rPr>
          <w:noProof/>
          <w:sz w:val="22"/>
          <w:szCs w:val="22"/>
        </w:rPr>
        <w:tab/>
      </w:r>
      <w:r w:rsidR="00AC12BC" w:rsidRPr="00022044">
        <w:rPr>
          <w:noProof/>
          <w:sz w:val="22"/>
          <w:szCs w:val="22"/>
          <w:u w:val="single"/>
        </w:rPr>
        <w:t>OpE COMM</w:t>
      </w:r>
      <w:r w:rsidR="002461B2" w:rsidRPr="00022044">
        <w:rPr>
          <w:noProof/>
          <w:sz w:val="22"/>
          <w:szCs w:val="22"/>
          <w:u w:val="single"/>
        </w:rPr>
        <w:t>s</w:t>
      </w:r>
      <w:r w:rsidR="00AC12BC" w:rsidRPr="00022044">
        <w:rPr>
          <w:noProof/>
          <w:sz w:val="22"/>
          <w:szCs w:val="22"/>
        </w:rPr>
        <w:t xml:space="preserve">.  </w:t>
      </w:r>
      <w:ins w:id="111" w:author="Author" w:date="2013-02-26T08:30:00Z">
        <w:r w:rsidR="003B3181" w:rsidRPr="00022044">
          <w:rPr>
            <w:noProof/>
            <w:sz w:val="22"/>
            <w:szCs w:val="22"/>
          </w:rPr>
          <w:t>OpE COMMs</w:t>
        </w:r>
      </w:ins>
      <w:r w:rsidR="00AC12BC" w:rsidRPr="00022044">
        <w:rPr>
          <w:noProof/>
          <w:sz w:val="22"/>
          <w:szCs w:val="22"/>
        </w:rPr>
        <w:t xml:space="preserve"> qui</w:t>
      </w:r>
      <w:r w:rsidRPr="00022044">
        <w:rPr>
          <w:noProof/>
          <w:sz w:val="22"/>
          <w:szCs w:val="22"/>
        </w:rPr>
        <w:t>c</w:t>
      </w:r>
      <w:r w:rsidR="00AC12BC" w:rsidRPr="00022044">
        <w:rPr>
          <w:noProof/>
          <w:sz w:val="22"/>
          <w:szCs w:val="22"/>
        </w:rPr>
        <w:t>kly disseminate OpE</w:t>
      </w:r>
      <w:ins w:id="112" w:author="Author" w:date="2013-02-26T08:30:00Z">
        <w:r w:rsidR="003B3181" w:rsidRPr="00022044">
          <w:rPr>
            <w:noProof/>
            <w:sz w:val="22"/>
            <w:szCs w:val="22"/>
          </w:rPr>
          <w:t xml:space="preserve"> information</w:t>
        </w:r>
        <w:r w:rsidR="00AC12BC" w:rsidRPr="00022044">
          <w:rPr>
            <w:noProof/>
            <w:sz w:val="22"/>
            <w:szCs w:val="22"/>
          </w:rPr>
          <w:t xml:space="preserve">.  </w:t>
        </w:r>
        <w:r w:rsidR="003B3181" w:rsidRPr="00022044">
          <w:rPr>
            <w:noProof/>
            <w:sz w:val="22"/>
            <w:szCs w:val="22"/>
          </w:rPr>
          <w:t>Recipients</w:t>
        </w:r>
      </w:ins>
      <w:r w:rsidR="00AC12BC" w:rsidRPr="00022044">
        <w:rPr>
          <w:noProof/>
          <w:sz w:val="22"/>
          <w:szCs w:val="22"/>
        </w:rPr>
        <w:t xml:space="preserve"> </w:t>
      </w:r>
      <w:r w:rsidR="00457C9E" w:rsidRPr="00022044">
        <w:rPr>
          <w:noProof/>
          <w:sz w:val="22"/>
          <w:szCs w:val="22"/>
        </w:rPr>
        <w:t xml:space="preserve">are alerted </w:t>
      </w:r>
      <w:r w:rsidR="00AC12BC" w:rsidRPr="00022044">
        <w:rPr>
          <w:noProof/>
          <w:sz w:val="22"/>
          <w:szCs w:val="22"/>
        </w:rPr>
        <w:t>to emergent</w:t>
      </w:r>
      <w:r w:rsidR="00457C9E" w:rsidRPr="00022044">
        <w:rPr>
          <w:noProof/>
          <w:sz w:val="22"/>
          <w:szCs w:val="22"/>
        </w:rPr>
        <w:t xml:space="preserve"> and processed information relevant to that topic category</w:t>
      </w:r>
      <w:ins w:id="113" w:author="Author" w:date="2013-02-26T08:30:00Z">
        <w:r w:rsidR="00457C9E" w:rsidRPr="00022044">
          <w:rPr>
            <w:noProof/>
            <w:sz w:val="22"/>
            <w:szCs w:val="22"/>
          </w:rPr>
          <w:t>.</w:t>
        </w:r>
        <w:r w:rsidR="003B3181" w:rsidRPr="00022044">
          <w:rPr>
            <w:noProof/>
            <w:sz w:val="22"/>
            <w:szCs w:val="22"/>
          </w:rPr>
          <w:t xml:space="preserve">  OpE COMMs should always provide NRC insight to collected information</w:t>
        </w:r>
      </w:ins>
      <w:r w:rsidR="003B3181" w:rsidRPr="00022044">
        <w:rPr>
          <w:noProof/>
          <w:sz w:val="22"/>
          <w:szCs w:val="22"/>
        </w:rPr>
        <w:t>.</w:t>
      </w:r>
    </w:p>
    <w:p w:rsidR="00B4246E" w:rsidRPr="00022044" w:rsidRDefault="00F4546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r>
      <w:r w:rsidRPr="00022044">
        <w:rPr>
          <w:noProof/>
          <w:sz w:val="22"/>
          <w:szCs w:val="22"/>
        </w:rPr>
        <w:tab/>
      </w:r>
    </w:p>
    <w:p w:rsidR="00F65890" w:rsidRPr="00022044" w:rsidRDefault="00B4246E"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022044">
        <w:rPr>
          <w:noProof/>
          <w:sz w:val="22"/>
          <w:szCs w:val="22"/>
        </w:rPr>
        <w:tab/>
        <w:t>c.</w:t>
      </w:r>
      <w:r w:rsidRPr="00022044">
        <w:rPr>
          <w:noProof/>
          <w:sz w:val="22"/>
          <w:szCs w:val="22"/>
        </w:rPr>
        <w:tab/>
      </w:r>
      <w:r w:rsidRPr="00022044">
        <w:rPr>
          <w:noProof/>
          <w:sz w:val="22"/>
          <w:szCs w:val="22"/>
          <w:u w:val="single"/>
        </w:rPr>
        <w:t>Generic Communications</w:t>
      </w:r>
      <w:r w:rsidRPr="00022044">
        <w:rPr>
          <w:noProof/>
          <w:sz w:val="22"/>
          <w:szCs w:val="22"/>
        </w:rPr>
        <w:t>.</w:t>
      </w:r>
      <w:r w:rsidR="003B3181" w:rsidRPr="00022044">
        <w:rPr>
          <w:noProof/>
          <w:sz w:val="22"/>
          <w:szCs w:val="22"/>
        </w:rPr>
        <w:t xml:space="preserve">  </w:t>
      </w:r>
      <w:r w:rsidR="002461B2" w:rsidRPr="00022044">
        <w:rPr>
          <w:noProof/>
          <w:sz w:val="22"/>
          <w:szCs w:val="22"/>
        </w:rPr>
        <w:t>The staff develops g</w:t>
      </w:r>
      <w:r w:rsidR="00607F85" w:rsidRPr="00022044">
        <w:rPr>
          <w:noProof/>
          <w:sz w:val="22"/>
          <w:szCs w:val="22"/>
        </w:rPr>
        <w:t xml:space="preserve">eneric communications </w:t>
      </w:r>
      <w:r w:rsidR="002461B2" w:rsidRPr="00022044">
        <w:rPr>
          <w:noProof/>
          <w:sz w:val="22"/>
          <w:szCs w:val="22"/>
        </w:rPr>
        <w:t xml:space="preserve">in accordance with </w:t>
      </w:r>
      <w:r w:rsidR="00607F85" w:rsidRPr="00022044">
        <w:rPr>
          <w:sz w:val="22"/>
          <w:szCs w:val="22"/>
        </w:rPr>
        <w:t>NRR OI LIC-503, “Generic Communications Affecting Nuclear Reactor Licensees.”</w:t>
      </w:r>
    </w:p>
    <w:p w:rsidR="00F65890" w:rsidRPr="00022044" w:rsidRDefault="00F6589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F65890" w:rsidRPr="00022044" w:rsidRDefault="00F6589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022044">
        <w:rPr>
          <w:sz w:val="22"/>
          <w:szCs w:val="22"/>
        </w:rPr>
        <w:tab/>
        <w:t>d.</w:t>
      </w:r>
      <w:r w:rsidRPr="00022044">
        <w:rPr>
          <w:sz w:val="22"/>
          <w:szCs w:val="22"/>
        </w:rPr>
        <w:tab/>
      </w:r>
      <w:r w:rsidRPr="00022044">
        <w:rPr>
          <w:sz w:val="22"/>
          <w:szCs w:val="22"/>
          <w:u w:val="single"/>
        </w:rPr>
        <w:t>OpE Wrap-Up</w:t>
      </w:r>
      <w:r w:rsidRPr="00022044">
        <w:rPr>
          <w:sz w:val="22"/>
          <w:szCs w:val="22"/>
        </w:rPr>
        <w:t>.</w:t>
      </w:r>
      <w:r w:rsidR="005735E7" w:rsidRPr="00022044">
        <w:rPr>
          <w:sz w:val="22"/>
          <w:szCs w:val="22"/>
        </w:rPr>
        <w:t xml:space="preserve">  During the </w:t>
      </w:r>
      <w:ins w:id="114" w:author="Author" w:date="2013-02-26T08:30:00Z">
        <w:r w:rsidR="003B3181" w:rsidRPr="00022044">
          <w:rPr>
            <w:sz w:val="22"/>
            <w:szCs w:val="22"/>
          </w:rPr>
          <w:t>periodic</w:t>
        </w:r>
      </w:ins>
      <w:r w:rsidR="003B3181" w:rsidRPr="00022044">
        <w:rPr>
          <w:sz w:val="22"/>
          <w:szCs w:val="22"/>
        </w:rPr>
        <w:t xml:space="preserve"> </w:t>
      </w:r>
      <w:r w:rsidR="005735E7" w:rsidRPr="00022044">
        <w:rPr>
          <w:sz w:val="22"/>
          <w:szCs w:val="22"/>
        </w:rPr>
        <w:t>ROP</w:t>
      </w:r>
      <w:ins w:id="115" w:author="Author" w:date="2013-02-26T08:30:00Z">
        <w:r w:rsidR="003B3181" w:rsidRPr="00022044">
          <w:rPr>
            <w:sz w:val="22"/>
            <w:szCs w:val="22"/>
          </w:rPr>
          <w:t>/cROP</w:t>
        </w:r>
      </w:ins>
      <w:r w:rsidR="005735E7" w:rsidRPr="00022044">
        <w:rPr>
          <w:sz w:val="22"/>
          <w:szCs w:val="22"/>
        </w:rPr>
        <w:t xml:space="preserve"> Branch Chief </w:t>
      </w:r>
      <w:proofErr w:type="gramStart"/>
      <w:r w:rsidR="002461B2" w:rsidRPr="00022044">
        <w:rPr>
          <w:sz w:val="22"/>
          <w:szCs w:val="22"/>
        </w:rPr>
        <w:t>c</w:t>
      </w:r>
      <w:r w:rsidR="005735E7" w:rsidRPr="00022044">
        <w:rPr>
          <w:sz w:val="22"/>
          <w:szCs w:val="22"/>
        </w:rPr>
        <w:t>ounterpart</w:t>
      </w:r>
      <w:proofErr w:type="gramEnd"/>
      <w:r w:rsidR="005735E7" w:rsidRPr="00022044">
        <w:rPr>
          <w:sz w:val="22"/>
          <w:szCs w:val="22"/>
        </w:rPr>
        <w:t xml:space="preserve"> </w:t>
      </w:r>
      <w:r w:rsidR="002461B2" w:rsidRPr="00022044">
        <w:rPr>
          <w:sz w:val="22"/>
          <w:szCs w:val="22"/>
        </w:rPr>
        <w:t>c</w:t>
      </w:r>
      <w:r w:rsidR="005735E7" w:rsidRPr="00022044">
        <w:rPr>
          <w:sz w:val="22"/>
          <w:szCs w:val="22"/>
        </w:rPr>
        <w:t xml:space="preserve">alls, </w:t>
      </w:r>
      <w:r w:rsidR="002461B2" w:rsidRPr="00022044">
        <w:rPr>
          <w:sz w:val="22"/>
          <w:szCs w:val="22"/>
        </w:rPr>
        <w:t xml:space="preserve">the </w:t>
      </w:r>
      <w:r w:rsidR="005735E7" w:rsidRPr="00022044">
        <w:rPr>
          <w:sz w:val="22"/>
          <w:szCs w:val="22"/>
        </w:rPr>
        <w:t>IOEB</w:t>
      </w:r>
      <w:ins w:id="116" w:author="Author" w:date="2013-02-26T08:30:00Z">
        <w:r w:rsidR="003B3181" w:rsidRPr="00022044">
          <w:rPr>
            <w:sz w:val="22"/>
            <w:szCs w:val="22"/>
          </w:rPr>
          <w:t>/CAEB</w:t>
        </w:r>
      </w:ins>
      <w:r w:rsidR="005735E7" w:rsidRPr="00022044">
        <w:rPr>
          <w:sz w:val="22"/>
          <w:szCs w:val="22"/>
        </w:rPr>
        <w:t xml:space="preserve"> </w:t>
      </w:r>
      <w:r w:rsidR="002461B2" w:rsidRPr="00022044">
        <w:rPr>
          <w:sz w:val="22"/>
          <w:szCs w:val="22"/>
        </w:rPr>
        <w:t xml:space="preserve">staff </w:t>
      </w:r>
      <w:r w:rsidR="005735E7" w:rsidRPr="00022044">
        <w:rPr>
          <w:sz w:val="22"/>
          <w:szCs w:val="22"/>
        </w:rPr>
        <w:t xml:space="preserve">will </w:t>
      </w:r>
      <w:r w:rsidR="00C04D15" w:rsidRPr="00022044">
        <w:rPr>
          <w:sz w:val="22"/>
          <w:szCs w:val="22"/>
        </w:rPr>
        <w:t xml:space="preserve">typically </w:t>
      </w:r>
      <w:r w:rsidR="005735E7" w:rsidRPr="00022044">
        <w:rPr>
          <w:sz w:val="22"/>
          <w:szCs w:val="22"/>
        </w:rPr>
        <w:t>provide a written and verbal summary of OpE</w:t>
      </w:r>
      <w:ins w:id="117" w:author="Author" w:date="2013-02-26T08:30:00Z">
        <w:r w:rsidR="003B3181" w:rsidRPr="00022044">
          <w:rPr>
            <w:sz w:val="22"/>
            <w:szCs w:val="22"/>
          </w:rPr>
          <w:t xml:space="preserve"> information</w:t>
        </w:r>
      </w:ins>
      <w:r w:rsidR="005735E7" w:rsidRPr="00022044">
        <w:rPr>
          <w:sz w:val="22"/>
          <w:szCs w:val="22"/>
        </w:rPr>
        <w:t xml:space="preserve"> identified since the previous counterpart call.</w:t>
      </w:r>
    </w:p>
    <w:p w:rsidR="00F65890" w:rsidRPr="00022044" w:rsidRDefault="00F65890"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A42A6E" w:rsidRDefault="00F65890" w:rsidP="00A42A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022044">
        <w:rPr>
          <w:sz w:val="22"/>
          <w:szCs w:val="22"/>
        </w:rPr>
        <w:tab/>
        <w:t>e.</w:t>
      </w:r>
      <w:r w:rsidRPr="00022044">
        <w:rPr>
          <w:sz w:val="22"/>
          <w:szCs w:val="22"/>
        </w:rPr>
        <w:tab/>
      </w:r>
      <w:r w:rsidRPr="00022044">
        <w:rPr>
          <w:sz w:val="22"/>
          <w:szCs w:val="22"/>
          <w:u w:val="single"/>
        </w:rPr>
        <w:t>Notable OpE Report</w:t>
      </w:r>
      <w:ins w:id="118" w:author="Author" w:date="2013-02-26T08:30:00Z">
        <w:r w:rsidR="003B3181" w:rsidRPr="00022044">
          <w:rPr>
            <w:sz w:val="22"/>
            <w:szCs w:val="22"/>
            <w:u w:val="single"/>
          </w:rPr>
          <w:t>s</w:t>
        </w:r>
      </w:ins>
      <w:r w:rsidRPr="00022044">
        <w:rPr>
          <w:sz w:val="22"/>
          <w:szCs w:val="22"/>
        </w:rPr>
        <w:t xml:space="preserve">.  </w:t>
      </w:r>
      <w:r w:rsidR="002461B2" w:rsidRPr="00022044">
        <w:rPr>
          <w:sz w:val="22"/>
          <w:szCs w:val="22"/>
        </w:rPr>
        <w:t>Before</w:t>
      </w:r>
      <w:r w:rsidRPr="00022044">
        <w:rPr>
          <w:sz w:val="22"/>
          <w:szCs w:val="22"/>
        </w:rPr>
        <w:t xml:space="preserve"> the mid-cycle and end-of-cycle assessments, </w:t>
      </w:r>
      <w:r w:rsidR="002461B2" w:rsidRPr="00022044">
        <w:rPr>
          <w:sz w:val="22"/>
          <w:szCs w:val="22"/>
        </w:rPr>
        <w:t xml:space="preserve">the </w:t>
      </w:r>
      <w:r w:rsidRPr="00022044">
        <w:rPr>
          <w:sz w:val="22"/>
          <w:szCs w:val="22"/>
        </w:rPr>
        <w:t xml:space="preserve">IOEB </w:t>
      </w:r>
      <w:ins w:id="119" w:author="Author" w:date="2013-02-26T08:30:00Z">
        <w:r w:rsidR="003B3181" w:rsidRPr="00022044">
          <w:rPr>
            <w:sz w:val="22"/>
            <w:szCs w:val="22"/>
          </w:rPr>
          <w:t xml:space="preserve">and the CAEB </w:t>
        </w:r>
      </w:ins>
      <w:r w:rsidR="002461B2" w:rsidRPr="00022044">
        <w:rPr>
          <w:sz w:val="22"/>
          <w:szCs w:val="22"/>
        </w:rPr>
        <w:t xml:space="preserve">staff </w:t>
      </w:r>
      <w:r w:rsidRPr="00022044">
        <w:rPr>
          <w:sz w:val="22"/>
          <w:szCs w:val="22"/>
        </w:rPr>
        <w:t>prepare</w:t>
      </w:r>
      <w:r w:rsidR="0006532C" w:rsidRPr="00022044">
        <w:rPr>
          <w:sz w:val="22"/>
          <w:szCs w:val="22"/>
        </w:rPr>
        <w:t xml:space="preserve"> a</w:t>
      </w:r>
      <w:r w:rsidRPr="00022044">
        <w:rPr>
          <w:sz w:val="22"/>
          <w:szCs w:val="22"/>
        </w:rPr>
        <w:t xml:space="preserve"> Notable OpE</w:t>
      </w:r>
      <w:r w:rsidR="003B3181" w:rsidRPr="00022044">
        <w:rPr>
          <w:sz w:val="22"/>
          <w:szCs w:val="22"/>
        </w:rPr>
        <w:t xml:space="preserve"> </w:t>
      </w:r>
      <w:r w:rsidRPr="00022044">
        <w:rPr>
          <w:sz w:val="22"/>
          <w:szCs w:val="22"/>
        </w:rPr>
        <w:t xml:space="preserve">report that </w:t>
      </w:r>
      <w:ins w:id="120" w:author="Author" w:date="2013-02-26T08:30:00Z">
        <w:r w:rsidRPr="00022044">
          <w:rPr>
            <w:sz w:val="22"/>
            <w:szCs w:val="22"/>
          </w:rPr>
          <w:t xml:space="preserve">address the </w:t>
        </w:r>
        <w:r w:rsidR="003B3181" w:rsidRPr="00022044">
          <w:rPr>
            <w:sz w:val="22"/>
            <w:szCs w:val="22"/>
          </w:rPr>
          <w:t>operational and construction</w:t>
        </w:r>
      </w:ins>
      <w:r w:rsidR="003B3181" w:rsidRPr="00022044">
        <w:rPr>
          <w:sz w:val="22"/>
          <w:szCs w:val="22"/>
        </w:rPr>
        <w:t xml:space="preserve"> </w:t>
      </w:r>
      <w:r w:rsidRPr="00022044">
        <w:rPr>
          <w:sz w:val="22"/>
          <w:szCs w:val="22"/>
        </w:rPr>
        <w:t>events of concern and any trend</w:t>
      </w:r>
      <w:r w:rsidR="00377B33" w:rsidRPr="00022044">
        <w:rPr>
          <w:sz w:val="22"/>
          <w:szCs w:val="22"/>
        </w:rPr>
        <w:t>s</w:t>
      </w:r>
      <w:r w:rsidRPr="00022044">
        <w:rPr>
          <w:sz w:val="22"/>
          <w:szCs w:val="22"/>
        </w:rPr>
        <w:t xml:space="preserve"> over the previous 6</w:t>
      </w:r>
      <w:r w:rsidR="00377B33" w:rsidRPr="00022044">
        <w:rPr>
          <w:sz w:val="22"/>
          <w:szCs w:val="22"/>
        </w:rPr>
        <w:t xml:space="preserve"> to</w:t>
      </w:r>
      <w:r w:rsidRPr="00022044">
        <w:rPr>
          <w:sz w:val="22"/>
          <w:szCs w:val="22"/>
        </w:rPr>
        <w:t>12 months.</w:t>
      </w:r>
    </w:p>
    <w:p w:rsidR="00B4246E" w:rsidRPr="00022044" w:rsidRDefault="00B4246E" w:rsidP="00A42A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991B6F" w:rsidRDefault="00A42A6E" w:rsidP="00A42A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121" w:author="Author" w:date="2013-05-23T11:09:00Z"/>
        </w:rPr>
      </w:pPr>
      <w:r>
        <w:rPr>
          <w:sz w:val="22"/>
          <w:szCs w:val="22"/>
        </w:rPr>
        <w:tab/>
      </w:r>
      <w:ins w:id="122" w:author="Author" w:date="2013-05-23T10:46:00Z">
        <w:r>
          <w:rPr>
            <w:sz w:val="22"/>
            <w:szCs w:val="22"/>
          </w:rPr>
          <w:t>f.</w:t>
        </w:r>
      </w:ins>
      <w:r w:rsidRPr="00022044">
        <w:rPr>
          <w:sz w:val="22"/>
          <w:szCs w:val="22"/>
        </w:rPr>
        <w:tab/>
      </w:r>
      <w:ins w:id="123" w:author="Author" w:date="2013-05-23T11:08:00Z">
        <w:r w:rsidR="00215666">
          <w:rPr>
            <w:sz w:val="22"/>
            <w:szCs w:val="22"/>
            <w:u w:val="single"/>
          </w:rPr>
          <w:t>Periodic Operating Experience (POE) Ne</w:t>
        </w:r>
      </w:ins>
      <w:ins w:id="124" w:author="Author" w:date="2013-05-23T11:10:00Z">
        <w:r w:rsidR="00991B6F">
          <w:rPr>
            <w:sz w:val="22"/>
            <w:szCs w:val="22"/>
            <w:u w:val="single"/>
          </w:rPr>
          <w:t>w</w:t>
        </w:r>
      </w:ins>
      <w:ins w:id="125" w:author="Author" w:date="2013-05-23T11:08:00Z">
        <w:r w:rsidR="00215666">
          <w:rPr>
            <w:sz w:val="22"/>
            <w:szCs w:val="22"/>
            <w:u w:val="single"/>
          </w:rPr>
          <w:t>sletter</w:t>
        </w:r>
      </w:ins>
      <w:r w:rsidRPr="00215666">
        <w:rPr>
          <w:sz w:val="22"/>
          <w:szCs w:val="22"/>
        </w:rPr>
        <w:t xml:space="preserve">.  </w:t>
      </w:r>
      <w:ins w:id="126" w:author="Author" w:date="2013-05-23T11:09:00Z">
        <w:r w:rsidR="00215666">
          <w:rPr>
            <w:sz w:val="22"/>
            <w:szCs w:val="22"/>
          </w:rPr>
          <w:t>The</w:t>
        </w:r>
      </w:ins>
      <w:ins w:id="127" w:author="Author" w:date="2013-05-23T11:07:00Z">
        <w:r w:rsidR="00215666">
          <w:rPr>
            <w:sz w:val="22"/>
            <w:szCs w:val="22"/>
          </w:rPr>
          <w:t xml:space="preserve"> </w:t>
        </w:r>
      </w:ins>
      <w:proofErr w:type="spellStart"/>
      <w:ins w:id="128" w:author="Author" w:date="2013-05-23T10:48:00Z">
        <w:r w:rsidRPr="00215666">
          <w:rPr>
            <w:sz w:val="22"/>
            <w:szCs w:val="22"/>
          </w:rPr>
          <w:t>OpE</w:t>
        </w:r>
        <w:proofErr w:type="spellEnd"/>
        <w:r w:rsidRPr="00215666">
          <w:rPr>
            <w:sz w:val="22"/>
            <w:szCs w:val="22"/>
          </w:rPr>
          <w:t xml:space="preserve"> COE </w:t>
        </w:r>
      </w:ins>
      <w:ins w:id="129" w:author="Author" w:date="2013-05-23T11:07:00Z">
        <w:r w:rsidR="00215666">
          <w:rPr>
            <w:sz w:val="22"/>
            <w:szCs w:val="22"/>
          </w:rPr>
          <w:t>publishes the</w:t>
        </w:r>
      </w:ins>
      <w:ins w:id="130" w:author="Author" w:date="2013-05-23T11:06:00Z">
        <w:r w:rsidR="00215666" w:rsidRPr="00215666">
          <w:rPr>
            <w:sz w:val="22"/>
            <w:szCs w:val="22"/>
          </w:rPr>
          <w:t xml:space="preserve"> </w:t>
        </w:r>
      </w:ins>
      <w:ins w:id="131" w:author="Author" w:date="2013-05-23T11:08:00Z">
        <w:r w:rsidR="00215666">
          <w:rPr>
            <w:sz w:val="22"/>
            <w:szCs w:val="22"/>
          </w:rPr>
          <w:t xml:space="preserve">POE </w:t>
        </w:r>
      </w:ins>
      <w:ins w:id="132" w:author="Author" w:date="2013-05-23T11:06:00Z">
        <w:r w:rsidR="00215666" w:rsidRPr="00215666">
          <w:rPr>
            <w:sz w:val="22"/>
            <w:szCs w:val="22"/>
          </w:rPr>
          <w:t>Newsletter</w:t>
        </w:r>
      </w:ins>
      <w:ins w:id="133" w:author="Author" w:date="2013-05-23T11:09:00Z">
        <w:r w:rsidR="00215666">
          <w:rPr>
            <w:sz w:val="22"/>
            <w:szCs w:val="22"/>
          </w:rPr>
          <w:t xml:space="preserve"> </w:t>
        </w:r>
      </w:ins>
      <w:ins w:id="134" w:author="Author" w:date="2013-05-23T11:11:00Z">
        <w:r w:rsidR="00991B6F">
          <w:rPr>
            <w:sz w:val="22"/>
            <w:szCs w:val="22"/>
          </w:rPr>
          <w:t xml:space="preserve">on a </w:t>
        </w:r>
      </w:ins>
      <w:ins w:id="135" w:author="Author" w:date="2013-05-23T11:09:00Z">
        <w:r w:rsidR="00991B6F">
          <w:rPr>
            <w:sz w:val="22"/>
            <w:szCs w:val="22"/>
          </w:rPr>
          <w:t>mont</w:t>
        </w:r>
      </w:ins>
      <w:ins w:id="136" w:author="Author" w:date="2013-05-23T11:11:00Z">
        <w:r w:rsidR="00991B6F">
          <w:rPr>
            <w:sz w:val="22"/>
            <w:szCs w:val="22"/>
          </w:rPr>
          <w:t>hly basis</w:t>
        </w:r>
      </w:ins>
      <w:ins w:id="137" w:author="Author" w:date="2013-05-23T11:09:00Z">
        <w:r w:rsidR="00215666">
          <w:rPr>
            <w:sz w:val="22"/>
            <w:szCs w:val="22"/>
          </w:rPr>
          <w:t>.</w:t>
        </w:r>
      </w:ins>
      <w:ins w:id="138" w:author="Author" w:date="2013-05-23T11:06:00Z">
        <w:r w:rsidR="00215666" w:rsidRPr="00215666">
          <w:rPr>
            <w:sz w:val="22"/>
            <w:szCs w:val="22"/>
          </w:rPr>
          <w:t xml:space="preserve"> </w:t>
        </w:r>
      </w:ins>
      <w:ins w:id="139" w:author="Author" w:date="2013-05-23T11:08:00Z">
        <w:r w:rsidR="00215666">
          <w:rPr>
            <w:sz w:val="22"/>
            <w:szCs w:val="22"/>
          </w:rPr>
          <w:t>I</w:t>
        </w:r>
      </w:ins>
      <w:ins w:id="140" w:author="Author" w:date="2013-05-23T11:06:00Z">
        <w:r w:rsidR="00215666" w:rsidRPr="00215666">
          <w:rPr>
            <w:sz w:val="22"/>
            <w:szCs w:val="22"/>
          </w:rPr>
          <w:t>t contains articles that provide more information on recent reactor events and issues.  The goal is to communicate these issues to a wider audience while making connections to similar events or related NRC actions.</w:t>
        </w:r>
      </w:ins>
    </w:p>
    <w:p w:rsidR="00991B6F" w:rsidRDefault="00991B6F" w:rsidP="00A42A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141" w:author="Author" w:date="2013-05-23T11:10:00Z"/>
          <w:sz w:val="22"/>
          <w:szCs w:val="22"/>
        </w:rPr>
      </w:pPr>
      <w:ins w:id="142" w:author="Author" w:date="2013-05-23T11:10:00Z">
        <w:r>
          <w:rPr>
            <w:sz w:val="22"/>
            <w:szCs w:val="22"/>
          </w:rPr>
          <w:tab/>
        </w:r>
      </w:ins>
    </w:p>
    <w:p w:rsidR="00A42A6E" w:rsidRPr="00022044" w:rsidRDefault="00991B6F" w:rsidP="00A42A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ins w:id="143" w:author="Author" w:date="2013-05-23T11:10:00Z">
        <w:r>
          <w:rPr>
            <w:sz w:val="22"/>
            <w:szCs w:val="22"/>
          </w:rPr>
          <w:tab/>
          <w:t>g.</w:t>
        </w:r>
        <w:r w:rsidRPr="00022044">
          <w:rPr>
            <w:sz w:val="22"/>
            <w:szCs w:val="22"/>
          </w:rPr>
          <w:tab/>
        </w:r>
        <w:r>
          <w:rPr>
            <w:sz w:val="22"/>
            <w:szCs w:val="22"/>
            <w:u w:val="single"/>
          </w:rPr>
          <w:t>Inspector Newsletter</w:t>
        </w:r>
        <w:r w:rsidRPr="00215666">
          <w:rPr>
            <w:sz w:val="22"/>
            <w:szCs w:val="22"/>
          </w:rPr>
          <w:t xml:space="preserve">.  </w:t>
        </w:r>
        <w:r>
          <w:rPr>
            <w:sz w:val="22"/>
            <w:szCs w:val="22"/>
          </w:rPr>
          <w:t xml:space="preserve">IRIB publishes the Inspector Newsletter </w:t>
        </w:r>
      </w:ins>
      <w:ins w:id="144" w:author="Author" w:date="2013-05-23T11:11:00Z">
        <w:r>
          <w:rPr>
            <w:sz w:val="22"/>
            <w:szCs w:val="22"/>
          </w:rPr>
          <w:t>on a quarterly basis. It contains articles written by inspectors and regional staff on value-added findings and best pract</w:t>
        </w:r>
      </w:ins>
      <w:ins w:id="145" w:author="Author" w:date="2013-05-23T11:12:00Z">
        <w:r>
          <w:rPr>
            <w:sz w:val="22"/>
            <w:szCs w:val="22"/>
          </w:rPr>
          <w:t xml:space="preserve">ices. </w:t>
        </w:r>
        <w:r w:rsidRPr="00991B6F">
          <w:rPr>
            <w:sz w:val="22"/>
            <w:szCs w:val="22"/>
          </w:rPr>
          <w:t>The authors are technical experts in the issues.  They responded to deficiencies, researched guidance and regulations, and applied strategies.  Each article presents the lessons learned</w:t>
        </w:r>
        <w:r>
          <w:rPr>
            <w:sz w:val="22"/>
            <w:szCs w:val="22"/>
          </w:rPr>
          <w:t>.</w:t>
        </w:r>
      </w:ins>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1909" w:rsidRPr="00022044" w:rsidRDefault="0062190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43583" w:rsidRPr="00022044" w:rsidRDefault="00377B33" w:rsidP="00785418">
      <w:pPr>
        <w:pStyle w:val="Heading1"/>
        <w:rPr>
          <w:sz w:val="22"/>
          <w:szCs w:val="22"/>
        </w:rPr>
      </w:pPr>
      <w:bookmarkStart w:id="146" w:name="_Toc274125217"/>
      <w:r w:rsidRPr="00022044">
        <w:rPr>
          <w:sz w:val="22"/>
          <w:szCs w:val="22"/>
        </w:rPr>
        <w:t>2523</w:t>
      </w:r>
      <w:r w:rsidR="00843583" w:rsidRPr="00022044">
        <w:rPr>
          <w:sz w:val="22"/>
          <w:szCs w:val="22"/>
        </w:rPr>
        <w:t>-07</w:t>
      </w:r>
      <w:r w:rsidR="00843583" w:rsidRPr="00022044">
        <w:rPr>
          <w:sz w:val="22"/>
          <w:szCs w:val="22"/>
        </w:rPr>
        <w:tab/>
      </w:r>
      <w:bookmarkEnd w:id="146"/>
      <w:r w:rsidR="00C5746C" w:rsidRPr="00022044">
        <w:rPr>
          <w:sz w:val="22"/>
          <w:szCs w:val="22"/>
        </w:rPr>
        <w:t>APPLICATION OF OPERATING EXPERIENCE</w:t>
      </w:r>
    </w:p>
    <w:p w:rsidR="00E22043" w:rsidRPr="00022044" w:rsidRDefault="00E2204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60709" w:rsidRDefault="00225A76"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sectPr w:rsidR="00860709" w:rsidSect="00785418">
          <w:footerReference w:type="default" r:id="rId24"/>
          <w:pgSz w:w="12240" w:h="15840" w:code="1"/>
          <w:pgMar w:top="1080" w:right="1440" w:bottom="720" w:left="1440" w:header="1440" w:footer="1440" w:gutter="0"/>
          <w:cols w:space="720"/>
          <w:docGrid w:linePitch="326"/>
        </w:sectPr>
      </w:pPr>
      <w:r w:rsidRPr="00022044">
        <w:rPr>
          <w:sz w:val="22"/>
          <w:szCs w:val="22"/>
        </w:rPr>
        <w:t>07.01</w:t>
      </w:r>
      <w:r w:rsidRPr="00022044">
        <w:rPr>
          <w:sz w:val="22"/>
          <w:szCs w:val="22"/>
        </w:rPr>
        <w:tab/>
      </w:r>
      <w:r w:rsidRPr="00022044">
        <w:rPr>
          <w:noProof/>
          <w:sz w:val="22"/>
          <w:szCs w:val="22"/>
          <w:u w:val="single"/>
        </w:rPr>
        <w:t>Inspection Activities</w:t>
      </w:r>
      <w:r w:rsidRPr="00022044">
        <w:rPr>
          <w:noProof/>
          <w:sz w:val="22"/>
          <w:szCs w:val="22"/>
        </w:rPr>
        <w:t>.</w:t>
      </w:r>
      <w:r w:rsidR="00C00432" w:rsidRPr="00022044">
        <w:rPr>
          <w:noProof/>
          <w:sz w:val="22"/>
          <w:szCs w:val="22"/>
        </w:rPr>
        <w:t xml:space="preserve">  NRC inspection observations and findings provide vital input to the OpE program.  OpE information can </w:t>
      </w:r>
      <w:r w:rsidR="007E1379" w:rsidRPr="00022044">
        <w:rPr>
          <w:noProof/>
          <w:sz w:val="22"/>
          <w:szCs w:val="22"/>
        </w:rPr>
        <w:t xml:space="preserve">also </w:t>
      </w:r>
      <w:r w:rsidR="00C00432" w:rsidRPr="00022044">
        <w:rPr>
          <w:noProof/>
          <w:sz w:val="22"/>
          <w:szCs w:val="22"/>
        </w:rPr>
        <w:t>inform NRC inspection activities at other sites.</w:t>
      </w:r>
      <w:r w:rsidR="003C2BE0" w:rsidRPr="00022044">
        <w:rPr>
          <w:noProof/>
          <w:sz w:val="22"/>
          <w:szCs w:val="22"/>
        </w:rPr>
        <w:t xml:space="preserve">  NRC inspectors should consider relevant OpE information in preparing for, conducting, and documenting inspection activities.</w:t>
      </w:r>
      <w:r w:rsidR="007E1379" w:rsidRPr="00022044">
        <w:rPr>
          <w:noProof/>
          <w:sz w:val="22"/>
          <w:szCs w:val="22"/>
        </w:rPr>
        <w:t xml:space="preserve">  </w:t>
      </w:r>
      <w:r w:rsidR="00D34D2D" w:rsidRPr="00022044">
        <w:rPr>
          <w:noProof/>
          <w:sz w:val="22"/>
          <w:szCs w:val="22"/>
        </w:rPr>
        <w:t xml:space="preserve">Regional OpE </w:t>
      </w:r>
      <w:ins w:id="147" w:author="Author" w:date="2013-02-26T08:30:00Z">
        <w:r w:rsidR="0037013E" w:rsidRPr="00022044">
          <w:rPr>
            <w:noProof/>
            <w:sz w:val="22"/>
            <w:szCs w:val="22"/>
          </w:rPr>
          <w:t xml:space="preserve">and ConE </w:t>
        </w:r>
      </w:ins>
      <w:r w:rsidR="00D34D2D" w:rsidRPr="00022044">
        <w:rPr>
          <w:noProof/>
          <w:sz w:val="22"/>
          <w:szCs w:val="22"/>
        </w:rPr>
        <w:t xml:space="preserve">coordinators and </w:t>
      </w:r>
      <w:r w:rsidR="00C53A13" w:rsidRPr="00022044">
        <w:rPr>
          <w:noProof/>
          <w:sz w:val="22"/>
          <w:szCs w:val="22"/>
        </w:rPr>
        <w:t>IOEB</w:t>
      </w:r>
      <w:ins w:id="148" w:author="Author" w:date="2013-02-26T08:30:00Z">
        <w:r w:rsidR="00C53A13" w:rsidRPr="00022044">
          <w:rPr>
            <w:noProof/>
            <w:sz w:val="22"/>
            <w:szCs w:val="22"/>
          </w:rPr>
          <w:t xml:space="preserve"> </w:t>
        </w:r>
        <w:r w:rsidR="0037013E" w:rsidRPr="00022044">
          <w:rPr>
            <w:noProof/>
            <w:sz w:val="22"/>
            <w:szCs w:val="22"/>
          </w:rPr>
          <w:t>and CAEB</w:t>
        </w:r>
      </w:ins>
      <w:r w:rsidR="0037013E" w:rsidRPr="00022044">
        <w:rPr>
          <w:noProof/>
          <w:sz w:val="22"/>
          <w:szCs w:val="22"/>
        </w:rPr>
        <w:t xml:space="preserve"> </w:t>
      </w:r>
      <w:r w:rsidR="00C53A13" w:rsidRPr="00022044">
        <w:rPr>
          <w:noProof/>
          <w:sz w:val="22"/>
          <w:szCs w:val="22"/>
        </w:rPr>
        <w:t xml:space="preserve">staff can assist </w:t>
      </w:r>
      <w:r w:rsidR="007E1379" w:rsidRPr="00022044">
        <w:rPr>
          <w:noProof/>
          <w:sz w:val="22"/>
          <w:szCs w:val="22"/>
        </w:rPr>
        <w:t>with</w:t>
      </w:r>
      <w:r w:rsidR="00C53A13" w:rsidRPr="00022044">
        <w:rPr>
          <w:noProof/>
          <w:sz w:val="22"/>
          <w:szCs w:val="22"/>
        </w:rPr>
        <w:t xml:space="preserve"> filter</w:t>
      </w:r>
      <w:r w:rsidR="007E1379" w:rsidRPr="00022044">
        <w:rPr>
          <w:noProof/>
          <w:sz w:val="22"/>
          <w:szCs w:val="22"/>
        </w:rPr>
        <w:t>ing OpE</w:t>
      </w:r>
      <w:r w:rsidR="00C53A13" w:rsidRPr="00022044">
        <w:rPr>
          <w:noProof/>
          <w:sz w:val="22"/>
          <w:szCs w:val="22"/>
        </w:rPr>
        <w:t xml:space="preserve"> information </w:t>
      </w:r>
      <w:r w:rsidR="007E1379" w:rsidRPr="00022044">
        <w:rPr>
          <w:noProof/>
          <w:sz w:val="22"/>
          <w:szCs w:val="22"/>
        </w:rPr>
        <w:t xml:space="preserve">to those items </w:t>
      </w:r>
      <w:r w:rsidR="00C53A13" w:rsidRPr="00022044">
        <w:rPr>
          <w:noProof/>
          <w:sz w:val="22"/>
          <w:szCs w:val="22"/>
        </w:rPr>
        <w:t xml:space="preserve">relevant </w:t>
      </w:r>
      <w:r w:rsidR="007E1379" w:rsidRPr="00022044">
        <w:rPr>
          <w:noProof/>
          <w:sz w:val="22"/>
          <w:szCs w:val="22"/>
        </w:rPr>
        <w:t>to</w:t>
      </w:r>
      <w:r w:rsidR="00C53A13" w:rsidRPr="00022044">
        <w:rPr>
          <w:noProof/>
          <w:sz w:val="22"/>
          <w:szCs w:val="22"/>
        </w:rPr>
        <w:t xml:space="preserve"> the planned inspection activities.  </w:t>
      </w:r>
      <w:r w:rsidR="00377B33" w:rsidRPr="00022044">
        <w:rPr>
          <w:noProof/>
          <w:sz w:val="22"/>
          <w:szCs w:val="22"/>
        </w:rPr>
        <w:t>T</w:t>
      </w:r>
      <w:r w:rsidR="00C53A13" w:rsidRPr="00022044">
        <w:rPr>
          <w:noProof/>
          <w:sz w:val="22"/>
          <w:szCs w:val="22"/>
        </w:rPr>
        <w:t xml:space="preserve">he </w:t>
      </w:r>
      <w:hyperlink r:id="rId25" w:history="1">
        <w:r w:rsidR="00C53A13" w:rsidRPr="00022044">
          <w:rPr>
            <w:rStyle w:val="Hyperlink"/>
            <w:noProof/>
            <w:sz w:val="22"/>
            <w:szCs w:val="22"/>
          </w:rPr>
          <w:t>Reactor OpE Information Gateway</w:t>
        </w:r>
      </w:hyperlink>
      <w:r w:rsidR="00377B33" w:rsidRPr="00022044">
        <w:rPr>
          <w:sz w:val="22"/>
          <w:szCs w:val="22"/>
        </w:rPr>
        <w:t xml:space="preserve"> </w:t>
      </w:r>
      <w:ins w:id="149" w:author="Author" w:date="2013-02-26T08:30:00Z">
        <w:r w:rsidR="0037013E" w:rsidRPr="00022044">
          <w:rPr>
            <w:sz w:val="22"/>
            <w:szCs w:val="22"/>
          </w:rPr>
          <w:t xml:space="preserve">and Construction Experience SharePoint site </w:t>
        </w:r>
        <w:r w:rsidR="00377B33" w:rsidRPr="00022044">
          <w:rPr>
            <w:sz w:val="22"/>
            <w:szCs w:val="22"/>
          </w:rPr>
          <w:t>list</w:t>
        </w:r>
      </w:ins>
      <w:r w:rsidR="00377B33" w:rsidRPr="00022044">
        <w:rPr>
          <w:sz w:val="22"/>
          <w:szCs w:val="22"/>
        </w:rPr>
        <w:t xml:space="preserve"> contacts</w:t>
      </w:r>
      <w:r w:rsidR="00C53A13" w:rsidRPr="00022044">
        <w:rPr>
          <w:noProof/>
          <w:sz w:val="22"/>
          <w:szCs w:val="22"/>
        </w:rPr>
        <w:t>.</w:t>
      </w:r>
      <w:r w:rsidR="00632CCC" w:rsidRPr="00022044">
        <w:rPr>
          <w:noProof/>
          <w:sz w:val="22"/>
          <w:szCs w:val="22"/>
        </w:rPr>
        <w:t xml:space="preserve"> </w:t>
      </w:r>
    </w:p>
    <w:p w:rsidR="00225A76" w:rsidRPr="00022044" w:rsidRDefault="00225A76"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3A17AF" w:rsidRPr="00022044" w:rsidRDefault="00DA3F6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a.</w:t>
      </w:r>
      <w:r w:rsidRPr="00022044">
        <w:rPr>
          <w:noProof/>
          <w:sz w:val="22"/>
          <w:szCs w:val="22"/>
        </w:rPr>
        <w:tab/>
      </w:r>
      <w:r w:rsidR="00C53A13" w:rsidRPr="00022044">
        <w:rPr>
          <w:noProof/>
          <w:sz w:val="22"/>
          <w:szCs w:val="22"/>
          <w:u w:val="single"/>
        </w:rPr>
        <w:t>Reactor OpE Information Gateway</w:t>
      </w:r>
      <w:r w:rsidR="00C53A13" w:rsidRPr="00022044">
        <w:rPr>
          <w:noProof/>
          <w:sz w:val="22"/>
          <w:szCs w:val="22"/>
        </w:rPr>
        <w:t xml:space="preserve">.  </w:t>
      </w:r>
      <w:ins w:id="150" w:author="Author" w:date="2013-02-26T08:30:00Z">
        <w:r w:rsidR="0037013E" w:rsidRPr="00022044">
          <w:rPr>
            <w:noProof/>
            <w:sz w:val="22"/>
            <w:szCs w:val="22"/>
          </w:rPr>
          <w:t xml:space="preserve">Provides </w:t>
        </w:r>
      </w:ins>
      <w:r w:rsidR="00C53A13" w:rsidRPr="00022044">
        <w:rPr>
          <w:noProof/>
          <w:sz w:val="22"/>
          <w:szCs w:val="22"/>
        </w:rPr>
        <w:t>an effective method of gathering pertinent OpE information for an inspection</w:t>
      </w:r>
      <w:ins w:id="151" w:author="Author" w:date="2013-02-26T08:30:00Z">
        <w:r w:rsidR="0037013E" w:rsidRPr="00022044">
          <w:rPr>
            <w:noProof/>
            <w:sz w:val="22"/>
            <w:szCs w:val="22"/>
          </w:rPr>
          <w:t xml:space="preserve"> from various sources</w:t>
        </w:r>
      </w:ins>
      <w:r w:rsidR="00C53A13" w:rsidRPr="00022044">
        <w:rPr>
          <w:noProof/>
          <w:sz w:val="22"/>
          <w:szCs w:val="22"/>
        </w:rPr>
        <w:t>.</w:t>
      </w:r>
    </w:p>
    <w:p w:rsidR="006B28FC" w:rsidRPr="00022044" w:rsidRDefault="006B28F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6B28FC" w:rsidRPr="00022044" w:rsidRDefault="006B28F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b.</w:t>
      </w:r>
      <w:r w:rsidRPr="00022044">
        <w:rPr>
          <w:noProof/>
          <w:sz w:val="22"/>
          <w:szCs w:val="22"/>
        </w:rPr>
        <w:tab/>
      </w:r>
      <w:r w:rsidR="00C53A13" w:rsidRPr="00022044">
        <w:rPr>
          <w:noProof/>
          <w:sz w:val="22"/>
          <w:szCs w:val="22"/>
          <w:u w:val="single"/>
        </w:rPr>
        <w:t>OpE COMMs</w:t>
      </w:r>
      <w:r w:rsidR="00C53A13" w:rsidRPr="00022044">
        <w:rPr>
          <w:noProof/>
          <w:sz w:val="22"/>
          <w:szCs w:val="22"/>
        </w:rPr>
        <w:t>.</w:t>
      </w:r>
      <w:ins w:id="152" w:author="Author" w:date="2013-02-26T08:30:00Z">
        <w:r w:rsidR="00C53A13" w:rsidRPr="00022044">
          <w:rPr>
            <w:noProof/>
            <w:sz w:val="22"/>
            <w:szCs w:val="22"/>
          </w:rPr>
          <w:t xml:space="preserve">  </w:t>
        </w:r>
        <w:r w:rsidR="0037013E" w:rsidRPr="00022044">
          <w:rPr>
            <w:noProof/>
            <w:sz w:val="22"/>
            <w:szCs w:val="22"/>
          </w:rPr>
          <w:t xml:space="preserve">Provide a repository of </w:t>
        </w:r>
        <w:r w:rsidR="0037013E" w:rsidRPr="00022044">
          <w:rPr>
            <w:sz w:val="22"/>
            <w:szCs w:val="22"/>
          </w:rPr>
          <w:t xml:space="preserve">emergent and/or processed OpE information.  COMMs usually include useful information related to an issue as attachments that are also posted to the </w:t>
        </w:r>
      </w:ins>
      <w:ins w:id="153" w:author="Author" w:date="2013-06-06T07:51:00Z">
        <w:r w:rsidR="00650413">
          <w:rPr>
            <w:sz w:val="22"/>
            <w:szCs w:val="22"/>
          </w:rPr>
          <w:t xml:space="preserve">Reactor </w:t>
        </w:r>
      </w:ins>
      <w:proofErr w:type="spellStart"/>
      <w:ins w:id="154" w:author="Author" w:date="2013-02-26T08:30:00Z">
        <w:r w:rsidR="0037013E" w:rsidRPr="00022044">
          <w:rPr>
            <w:sz w:val="22"/>
            <w:szCs w:val="22"/>
          </w:rPr>
          <w:t>OpE</w:t>
        </w:r>
        <w:proofErr w:type="spellEnd"/>
        <w:r w:rsidR="0037013E" w:rsidRPr="00022044">
          <w:rPr>
            <w:sz w:val="22"/>
            <w:szCs w:val="22"/>
          </w:rPr>
          <w:t xml:space="preserve"> </w:t>
        </w:r>
      </w:ins>
      <w:ins w:id="155" w:author="Author" w:date="2013-06-06T07:51:00Z">
        <w:r w:rsidR="00650413">
          <w:rPr>
            <w:sz w:val="22"/>
            <w:szCs w:val="22"/>
          </w:rPr>
          <w:t>Information Gateway</w:t>
        </w:r>
      </w:ins>
      <w:ins w:id="156" w:author="Author" w:date="2013-02-26T08:30:00Z">
        <w:r w:rsidR="0037013E" w:rsidRPr="00022044">
          <w:rPr>
            <w:sz w:val="22"/>
            <w:szCs w:val="22"/>
          </w:rPr>
          <w:t>.  COMMs are useful for explaining events of potential interest in more detail than is possible in the screening summary, allow attachment of diagrams, photos, or drawings which help to clarify complex issues, and provide a searchable database for events of past significance that can be easily updated as more</w:t>
        </w:r>
      </w:ins>
      <w:ins w:id="157" w:author="Author" w:date="2013-06-06T07:52:00Z">
        <w:r w:rsidR="00650413">
          <w:rPr>
            <w:sz w:val="22"/>
            <w:szCs w:val="22"/>
          </w:rPr>
          <w:t xml:space="preserve"> </w:t>
        </w:r>
      </w:ins>
      <w:ins w:id="158" w:author="Author" w:date="2013-02-26T08:30:00Z">
        <w:r w:rsidR="0037013E" w:rsidRPr="00022044">
          <w:rPr>
            <w:sz w:val="22"/>
            <w:szCs w:val="22"/>
          </w:rPr>
          <w:t>information (LER, inspection report, IFR, generic communication, etc.) becomes available</w:t>
        </w:r>
        <w:r w:rsidR="0037013E" w:rsidRPr="00022044">
          <w:rPr>
            <w:noProof/>
            <w:sz w:val="22"/>
            <w:szCs w:val="22"/>
          </w:rPr>
          <w:t>.</w:t>
        </w:r>
      </w:ins>
      <w:r w:rsidR="0037013E" w:rsidRPr="00022044">
        <w:rPr>
          <w:noProof/>
          <w:sz w:val="22"/>
          <w:szCs w:val="22"/>
        </w:rPr>
        <w:t xml:space="preserve">  </w:t>
      </w:r>
      <w:r w:rsidR="00C53A13" w:rsidRPr="00022044">
        <w:rPr>
          <w:noProof/>
          <w:sz w:val="22"/>
          <w:szCs w:val="22"/>
        </w:rPr>
        <w:t>NRC inspectors should consider subscribing to (or performing a historical review of) the COMM group(s) associated with their current inspection activities.</w:t>
      </w:r>
      <w:r w:rsidR="00AE3838" w:rsidRPr="00022044">
        <w:rPr>
          <w:noProof/>
          <w:sz w:val="22"/>
          <w:szCs w:val="22"/>
        </w:rPr>
        <w:t xml:space="preserve">  Inspectors may also propose to IOEB</w:t>
      </w:r>
      <w:r w:rsidR="0037013E" w:rsidRPr="00022044">
        <w:rPr>
          <w:noProof/>
          <w:sz w:val="22"/>
          <w:szCs w:val="22"/>
        </w:rPr>
        <w:t xml:space="preserve"> </w:t>
      </w:r>
      <w:ins w:id="159" w:author="Author" w:date="2013-02-26T08:30:00Z">
        <w:r w:rsidR="0037013E" w:rsidRPr="00022044">
          <w:rPr>
            <w:noProof/>
            <w:sz w:val="22"/>
            <w:szCs w:val="22"/>
          </w:rPr>
          <w:t>and/or CAEB</w:t>
        </w:r>
        <w:r w:rsidR="00AE3838" w:rsidRPr="00022044">
          <w:rPr>
            <w:noProof/>
            <w:sz w:val="22"/>
            <w:szCs w:val="22"/>
          </w:rPr>
          <w:t xml:space="preserve"> </w:t>
        </w:r>
      </w:ins>
      <w:r w:rsidR="00AE3838" w:rsidRPr="00022044">
        <w:rPr>
          <w:noProof/>
          <w:sz w:val="22"/>
          <w:szCs w:val="22"/>
        </w:rPr>
        <w:t xml:space="preserve">staff that a COMM be developed for new </w:t>
      </w:r>
      <w:r w:rsidR="001956CD" w:rsidRPr="00022044">
        <w:rPr>
          <w:noProof/>
          <w:sz w:val="22"/>
          <w:szCs w:val="22"/>
        </w:rPr>
        <w:t xml:space="preserve">or updated </w:t>
      </w:r>
      <w:r w:rsidR="00AE3838" w:rsidRPr="00022044">
        <w:rPr>
          <w:noProof/>
          <w:sz w:val="22"/>
          <w:szCs w:val="22"/>
        </w:rPr>
        <w:t>OpE.</w:t>
      </w:r>
    </w:p>
    <w:p w:rsidR="00791451" w:rsidRPr="00022044" w:rsidRDefault="007914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C53A13" w:rsidRPr="00022044" w:rsidRDefault="007914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c.</w:t>
      </w:r>
      <w:r w:rsidRPr="00022044">
        <w:rPr>
          <w:noProof/>
          <w:sz w:val="22"/>
          <w:szCs w:val="22"/>
        </w:rPr>
        <w:tab/>
      </w:r>
      <w:r w:rsidRPr="00022044">
        <w:rPr>
          <w:noProof/>
          <w:sz w:val="22"/>
          <w:szCs w:val="22"/>
          <w:u w:val="single"/>
        </w:rPr>
        <w:t>Generic Communications</w:t>
      </w:r>
      <w:r w:rsidRPr="00022044">
        <w:rPr>
          <w:noProof/>
          <w:sz w:val="22"/>
          <w:szCs w:val="22"/>
        </w:rPr>
        <w:t xml:space="preserve">.  </w:t>
      </w:r>
      <w:r w:rsidR="00377B33" w:rsidRPr="00022044">
        <w:rPr>
          <w:noProof/>
          <w:sz w:val="22"/>
          <w:szCs w:val="22"/>
        </w:rPr>
        <w:t>The reference section of each NRC Inspection Procedure (IP) lists s</w:t>
      </w:r>
      <w:r w:rsidR="00C53A13" w:rsidRPr="00022044">
        <w:rPr>
          <w:noProof/>
          <w:sz w:val="22"/>
          <w:szCs w:val="22"/>
        </w:rPr>
        <w:t xml:space="preserve">ignificant </w:t>
      </w:r>
      <w:r w:rsidR="00A3258C" w:rsidRPr="00022044">
        <w:rPr>
          <w:noProof/>
          <w:sz w:val="22"/>
          <w:szCs w:val="22"/>
        </w:rPr>
        <w:t xml:space="preserve">relevant </w:t>
      </w:r>
      <w:r w:rsidR="00C53A13" w:rsidRPr="00022044">
        <w:rPr>
          <w:noProof/>
          <w:sz w:val="22"/>
          <w:szCs w:val="22"/>
        </w:rPr>
        <w:t>generic communications.</w:t>
      </w:r>
      <w:r w:rsidR="009D0255" w:rsidRPr="00022044">
        <w:rPr>
          <w:noProof/>
          <w:sz w:val="22"/>
          <w:szCs w:val="22"/>
        </w:rPr>
        <w:t xml:space="preserve">  </w:t>
      </w:r>
      <w:ins w:id="160" w:author="Author" w:date="2013-02-26T08:30:00Z">
        <w:r w:rsidR="0037013E" w:rsidRPr="00022044">
          <w:rPr>
            <w:noProof/>
            <w:sz w:val="22"/>
            <w:szCs w:val="22"/>
          </w:rPr>
          <w:t>Generic Communications dessiminate</w:t>
        </w:r>
      </w:ins>
      <w:r w:rsidR="0037013E" w:rsidRPr="00022044">
        <w:rPr>
          <w:noProof/>
          <w:sz w:val="22"/>
          <w:szCs w:val="22"/>
        </w:rPr>
        <w:t xml:space="preserve"> OpE information </w:t>
      </w:r>
      <w:ins w:id="161" w:author="Author" w:date="2013-02-26T08:30:00Z">
        <w:r w:rsidR="0037013E" w:rsidRPr="00022044">
          <w:rPr>
            <w:noProof/>
            <w:sz w:val="22"/>
            <w:szCs w:val="22"/>
          </w:rPr>
          <w:t xml:space="preserve">to licensees </w:t>
        </w:r>
      </w:ins>
      <w:r w:rsidR="0037013E" w:rsidRPr="00022044">
        <w:rPr>
          <w:noProof/>
          <w:sz w:val="22"/>
          <w:szCs w:val="22"/>
        </w:rPr>
        <w:t xml:space="preserve">and </w:t>
      </w:r>
      <w:ins w:id="162" w:author="Author" w:date="2013-02-26T08:30:00Z">
        <w:r w:rsidR="0037013E" w:rsidRPr="00022044">
          <w:rPr>
            <w:noProof/>
            <w:sz w:val="22"/>
            <w:szCs w:val="22"/>
          </w:rPr>
          <w:t>interested stakeholders.  More information about</w:t>
        </w:r>
      </w:ins>
      <w:r w:rsidR="0037013E" w:rsidRPr="00022044">
        <w:rPr>
          <w:noProof/>
          <w:sz w:val="22"/>
          <w:szCs w:val="22"/>
        </w:rPr>
        <w:t xml:space="preserve"> each </w:t>
      </w:r>
      <w:ins w:id="163" w:author="Author" w:date="2013-02-26T08:30:00Z">
        <w:r w:rsidR="0037013E" w:rsidRPr="00022044">
          <w:rPr>
            <w:noProof/>
            <w:sz w:val="22"/>
            <w:szCs w:val="22"/>
          </w:rPr>
          <w:t>type of Generic Communication is available on the public website</w:t>
        </w:r>
      </w:ins>
      <w:r w:rsidR="0037013E" w:rsidRPr="00022044">
        <w:rPr>
          <w:noProof/>
          <w:sz w:val="22"/>
          <w:szCs w:val="22"/>
        </w:rPr>
        <w:t>.</w:t>
      </w:r>
    </w:p>
    <w:p w:rsidR="00C53A13" w:rsidRPr="00022044" w:rsidRDefault="00C53A1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791451" w:rsidRPr="00022044" w:rsidRDefault="00C53A1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d.</w:t>
      </w:r>
      <w:r w:rsidRPr="00022044">
        <w:rPr>
          <w:noProof/>
          <w:sz w:val="22"/>
          <w:szCs w:val="22"/>
        </w:rPr>
        <w:tab/>
      </w:r>
      <w:r w:rsidRPr="00022044">
        <w:rPr>
          <w:noProof/>
          <w:sz w:val="22"/>
          <w:szCs w:val="22"/>
          <w:u w:val="single"/>
        </w:rPr>
        <w:t>Feedback</w:t>
      </w:r>
      <w:r w:rsidRPr="00022044">
        <w:rPr>
          <w:noProof/>
          <w:sz w:val="22"/>
          <w:szCs w:val="22"/>
        </w:rPr>
        <w:t>.</w:t>
      </w:r>
      <w:r w:rsidR="00587F71" w:rsidRPr="00022044">
        <w:rPr>
          <w:noProof/>
          <w:sz w:val="22"/>
          <w:szCs w:val="22"/>
        </w:rPr>
        <w:t xml:space="preserve">  In</w:t>
      </w:r>
      <w:r w:rsidRPr="00022044">
        <w:rPr>
          <w:noProof/>
          <w:sz w:val="22"/>
          <w:szCs w:val="22"/>
        </w:rPr>
        <w:t xml:space="preserve">formation on potentially generic safety questions may derive from NRC inspection activities.  Inspection reports are reviewed as part of the OpE process.  However, </w:t>
      </w:r>
      <w:r w:rsidR="00E21EAF" w:rsidRPr="00022044">
        <w:rPr>
          <w:noProof/>
          <w:sz w:val="22"/>
          <w:szCs w:val="22"/>
        </w:rPr>
        <w:t xml:space="preserve">resident inspectors and regional staff </w:t>
      </w:r>
      <w:r w:rsidR="00EB4A44" w:rsidRPr="00022044">
        <w:rPr>
          <w:noProof/>
          <w:sz w:val="22"/>
          <w:szCs w:val="22"/>
        </w:rPr>
        <w:t>are encouraged</w:t>
      </w:r>
      <w:r w:rsidR="00E21EAF" w:rsidRPr="00022044">
        <w:rPr>
          <w:noProof/>
          <w:sz w:val="22"/>
          <w:szCs w:val="22"/>
        </w:rPr>
        <w:t xml:space="preserve"> to forward information on potentially generic safety questions</w:t>
      </w:r>
      <w:r w:rsidR="0020777A" w:rsidRPr="00022044">
        <w:rPr>
          <w:noProof/>
          <w:sz w:val="22"/>
          <w:szCs w:val="22"/>
        </w:rPr>
        <w:t xml:space="preserve"> (such as questions</w:t>
      </w:r>
      <w:r w:rsidR="00377B33" w:rsidRPr="00022044">
        <w:rPr>
          <w:noProof/>
          <w:sz w:val="22"/>
          <w:szCs w:val="22"/>
        </w:rPr>
        <w:t xml:space="preserve"> or </w:t>
      </w:r>
      <w:r w:rsidR="0020777A" w:rsidRPr="00022044">
        <w:rPr>
          <w:noProof/>
          <w:sz w:val="22"/>
          <w:szCs w:val="22"/>
        </w:rPr>
        <w:t>concerns related to the design or licensing bases)</w:t>
      </w:r>
      <w:r w:rsidR="00E21EAF" w:rsidRPr="00022044">
        <w:rPr>
          <w:noProof/>
          <w:sz w:val="22"/>
          <w:szCs w:val="22"/>
        </w:rPr>
        <w:t xml:space="preserve"> </w:t>
      </w:r>
      <w:ins w:id="164" w:author="Author" w:date="2013-02-26T08:30:00Z">
        <w:r w:rsidR="00F60E7D" w:rsidRPr="00022044">
          <w:rPr>
            <w:noProof/>
            <w:sz w:val="22"/>
            <w:szCs w:val="22"/>
          </w:rPr>
          <w:t xml:space="preserve">and potentially generic construction deficiency reports </w:t>
        </w:r>
        <w:r w:rsidR="00E21EAF" w:rsidRPr="00022044">
          <w:rPr>
            <w:noProof/>
            <w:sz w:val="22"/>
            <w:szCs w:val="22"/>
          </w:rPr>
          <w:t xml:space="preserve">to </w:t>
        </w:r>
        <w:r w:rsidR="00D34D2D" w:rsidRPr="00022044">
          <w:rPr>
            <w:noProof/>
            <w:sz w:val="22"/>
            <w:szCs w:val="22"/>
          </w:rPr>
          <w:t>the Regional OpE</w:t>
        </w:r>
        <w:r w:rsidR="00F60E7D" w:rsidRPr="00022044">
          <w:rPr>
            <w:noProof/>
            <w:sz w:val="22"/>
            <w:szCs w:val="22"/>
          </w:rPr>
          <w:t>/ConE</w:t>
        </w:r>
        <w:r w:rsidR="00D34D2D" w:rsidRPr="00022044">
          <w:rPr>
            <w:noProof/>
            <w:sz w:val="22"/>
            <w:szCs w:val="22"/>
          </w:rPr>
          <w:t xml:space="preserve"> Coordinator</w:t>
        </w:r>
        <w:r w:rsidR="00F60E7D" w:rsidRPr="00022044">
          <w:rPr>
            <w:noProof/>
            <w:sz w:val="22"/>
            <w:szCs w:val="22"/>
          </w:rPr>
          <w:t>s</w:t>
        </w:r>
        <w:r w:rsidR="005D4817" w:rsidRPr="00022044">
          <w:rPr>
            <w:noProof/>
            <w:sz w:val="22"/>
            <w:szCs w:val="22"/>
          </w:rPr>
          <w:t>,</w:t>
        </w:r>
        <w:r w:rsidR="00D34D2D" w:rsidRPr="00022044">
          <w:rPr>
            <w:noProof/>
            <w:sz w:val="22"/>
            <w:szCs w:val="22"/>
          </w:rPr>
          <w:t xml:space="preserve"> </w:t>
        </w:r>
        <w:r w:rsidR="00E21EAF" w:rsidRPr="00022044">
          <w:rPr>
            <w:noProof/>
            <w:sz w:val="22"/>
            <w:szCs w:val="22"/>
          </w:rPr>
          <w:t>IO</w:t>
        </w:r>
        <w:r w:rsidR="00587F71" w:rsidRPr="00022044">
          <w:rPr>
            <w:noProof/>
            <w:sz w:val="22"/>
            <w:szCs w:val="22"/>
          </w:rPr>
          <w:t>EB</w:t>
        </w:r>
        <w:r w:rsidR="005D4817" w:rsidRPr="00022044">
          <w:rPr>
            <w:noProof/>
            <w:sz w:val="22"/>
            <w:szCs w:val="22"/>
          </w:rPr>
          <w:t>,</w:t>
        </w:r>
        <w:r w:rsidR="00F60E7D" w:rsidRPr="00022044">
          <w:rPr>
            <w:noProof/>
            <w:sz w:val="22"/>
            <w:szCs w:val="22"/>
          </w:rPr>
          <w:t xml:space="preserve"> CAEB</w:t>
        </w:r>
      </w:ins>
      <w:ins w:id="165" w:author="Author" w:date="2013-06-06T07:52:00Z">
        <w:r w:rsidR="00650413">
          <w:rPr>
            <w:noProof/>
            <w:sz w:val="22"/>
            <w:szCs w:val="22"/>
          </w:rPr>
          <w:t>,</w:t>
        </w:r>
      </w:ins>
      <w:ins w:id="166" w:author="Author" w:date="2013-02-26T08:30:00Z">
        <w:r w:rsidR="00587F71" w:rsidRPr="00022044">
          <w:rPr>
            <w:noProof/>
            <w:sz w:val="22"/>
            <w:szCs w:val="22"/>
          </w:rPr>
          <w:t xml:space="preserve"> </w:t>
        </w:r>
        <w:r w:rsidR="00377B33" w:rsidRPr="00022044">
          <w:rPr>
            <w:noProof/>
            <w:sz w:val="22"/>
            <w:szCs w:val="22"/>
          </w:rPr>
          <w:t xml:space="preserve">or </w:t>
        </w:r>
        <w:r w:rsidR="00F60E7D" w:rsidRPr="00022044">
          <w:rPr>
            <w:noProof/>
            <w:sz w:val="22"/>
            <w:szCs w:val="22"/>
          </w:rPr>
          <w:t xml:space="preserve">all </w:t>
        </w:r>
        <w:r w:rsidR="00587F71" w:rsidRPr="00022044">
          <w:rPr>
            <w:noProof/>
            <w:sz w:val="22"/>
            <w:szCs w:val="22"/>
          </w:rPr>
          <w:t>for further consideration.</w:t>
        </w:r>
        <w:r w:rsidR="00F60E7D" w:rsidRPr="00022044">
          <w:rPr>
            <w:noProof/>
            <w:sz w:val="22"/>
            <w:szCs w:val="22"/>
          </w:rPr>
          <w:t xml:space="preserve">  </w:t>
        </w:r>
        <w:r w:rsidR="00DE42A7" w:rsidRPr="00022044">
          <w:rPr>
            <w:noProof/>
            <w:sz w:val="22"/>
            <w:szCs w:val="22"/>
          </w:rPr>
          <w:t xml:space="preserve">If counterfeit, fraudulent, or suspect items (CFSI) are identified and </w:t>
        </w:r>
      </w:ins>
      <w:ins w:id="167" w:author="Author" w:date="2013-06-06T07:52:00Z">
        <w:r w:rsidR="00650413">
          <w:rPr>
            <w:noProof/>
            <w:sz w:val="22"/>
            <w:szCs w:val="22"/>
          </w:rPr>
          <w:t>there is potential for</w:t>
        </w:r>
      </w:ins>
      <w:ins w:id="168" w:author="Author" w:date="2013-02-26T08:30:00Z">
        <w:r w:rsidR="00DE42A7" w:rsidRPr="00022044">
          <w:rPr>
            <w:noProof/>
            <w:sz w:val="22"/>
            <w:szCs w:val="22"/>
          </w:rPr>
          <w:t xml:space="preserve"> wrongdoing, </w:t>
        </w:r>
      </w:ins>
      <w:ins w:id="169" w:author="Author" w:date="2013-06-06T07:52:00Z">
        <w:r w:rsidR="00650413">
          <w:rPr>
            <w:noProof/>
            <w:sz w:val="22"/>
            <w:szCs w:val="22"/>
          </w:rPr>
          <w:t xml:space="preserve">these should be </w:t>
        </w:r>
      </w:ins>
      <w:ins w:id="170" w:author="Author" w:date="2013-02-26T08:30:00Z">
        <w:r w:rsidR="00DE42A7" w:rsidRPr="00022044">
          <w:rPr>
            <w:noProof/>
            <w:sz w:val="22"/>
            <w:szCs w:val="22"/>
          </w:rPr>
          <w:t>treat</w:t>
        </w:r>
      </w:ins>
      <w:ins w:id="171" w:author="Author" w:date="2013-06-06T07:52:00Z">
        <w:r w:rsidR="00650413">
          <w:rPr>
            <w:noProof/>
            <w:sz w:val="22"/>
            <w:szCs w:val="22"/>
          </w:rPr>
          <w:t>ed</w:t>
        </w:r>
      </w:ins>
      <w:ins w:id="172" w:author="Author" w:date="2013-02-26T08:30:00Z">
        <w:r w:rsidR="00DE42A7" w:rsidRPr="00022044">
          <w:rPr>
            <w:noProof/>
            <w:sz w:val="22"/>
            <w:szCs w:val="22"/>
          </w:rPr>
          <w:t xml:space="preserve"> as allegations.  The Allegation Review Board will decide whether to engage the Office of Investigation to investigate potential willful aspects.  </w:t>
        </w:r>
        <w:r w:rsidR="00F60E7D" w:rsidRPr="00022044">
          <w:rPr>
            <w:noProof/>
            <w:sz w:val="22"/>
            <w:szCs w:val="22"/>
          </w:rPr>
          <w:t xml:space="preserve">In addition, inspection staff should inform </w:t>
        </w:r>
        <w:r w:rsidR="00DE42A7" w:rsidRPr="00022044">
          <w:rPr>
            <w:noProof/>
            <w:sz w:val="22"/>
            <w:szCs w:val="22"/>
          </w:rPr>
          <w:t xml:space="preserve">IOEB or </w:t>
        </w:r>
        <w:r w:rsidR="00F60E7D" w:rsidRPr="00022044">
          <w:rPr>
            <w:noProof/>
            <w:sz w:val="22"/>
            <w:szCs w:val="22"/>
          </w:rPr>
          <w:t xml:space="preserve">CAEB of other safety significant </w:t>
        </w:r>
        <w:r w:rsidR="00DE42A7" w:rsidRPr="00022044">
          <w:rPr>
            <w:noProof/>
            <w:sz w:val="22"/>
            <w:szCs w:val="22"/>
          </w:rPr>
          <w:t>OpE information</w:t>
        </w:r>
        <w:r w:rsidR="00F60E7D" w:rsidRPr="00022044">
          <w:rPr>
            <w:noProof/>
            <w:sz w:val="22"/>
            <w:szCs w:val="22"/>
          </w:rPr>
          <w:t xml:space="preserve"> gained through activities such as the participation in international exchanges.  This includes copying </w:t>
        </w:r>
        <w:r w:rsidR="00DE42A7" w:rsidRPr="00022044">
          <w:rPr>
            <w:noProof/>
            <w:sz w:val="22"/>
            <w:szCs w:val="22"/>
          </w:rPr>
          <w:t xml:space="preserve">IOEB or </w:t>
        </w:r>
        <w:r w:rsidR="00F60E7D" w:rsidRPr="00022044">
          <w:rPr>
            <w:noProof/>
            <w:sz w:val="22"/>
            <w:szCs w:val="22"/>
          </w:rPr>
          <w:t>CAEB staff on trip reports and including them in related briefings</w:t>
        </w:r>
        <w:r w:rsidR="00DE42A7" w:rsidRPr="00022044">
          <w:rPr>
            <w:noProof/>
            <w:sz w:val="22"/>
            <w:szCs w:val="22"/>
          </w:rPr>
          <w:t xml:space="preserve"> such as pre-trip briefs</w:t>
        </w:r>
      </w:ins>
      <w:r w:rsidR="00F60E7D" w:rsidRPr="00022044">
        <w:rPr>
          <w:noProof/>
          <w:sz w:val="22"/>
          <w:szCs w:val="22"/>
        </w:rPr>
        <w:t>.</w:t>
      </w:r>
    </w:p>
    <w:p w:rsidR="00F60E7D" w:rsidRPr="00022044" w:rsidRDefault="00F60E7D"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07.02</w:t>
      </w:r>
      <w:r w:rsidRPr="00022044">
        <w:rPr>
          <w:noProof/>
          <w:sz w:val="22"/>
          <w:szCs w:val="22"/>
        </w:rPr>
        <w:tab/>
      </w:r>
      <w:r w:rsidRPr="00022044">
        <w:rPr>
          <w:noProof/>
          <w:sz w:val="22"/>
          <w:szCs w:val="22"/>
          <w:u w:val="single"/>
        </w:rPr>
        <w:t>Operating Experience Smart Sample</w:t>
      </w:r>
      <w:r w:rsidRPr="00022044">
        <w:rPr>
          <w:noProof/>
          <w:sz w:val="22"/>
          <w:szCs w:val="22"/>
        </w:rPr>
        <w:t xml:space="preserve">.  </w:t>
      </w:r>
      <w:r w:rsidR="00EA72AA" w:rsidRPr="00022044">
        <w:rPr>
          <w:iCs/>
          <w:sz w:val="22"/>
          <w:szCs w:val="22"/>
        </w:rPr>
        <w:t xml:space="preserve">The OpESS program is designed to provide </w:t>
      </w:r>
      <w:ins w:id="173" w:author="Author" w:date="2013-02-26T08:30:00Z">
        <w:r w:rsidR="00EA72AA" w:rsidRPr="00022044">
          <w:rPr>
            <w:iCs/>
            <w:sz w:val="22"/>
            <w:szCs w:val="22"/>
          </w:rPr>
          <w:t xml:space="preserve">an additional tool that may be used by agency staff to support inspections (e.g. ROP baseline inspections).  </w:t>
        </w:r>
        <w:proofErr w:type="spellStart"/>
        <w:r w:rsidR="00EA72AA" w:rsidRPr="00022044">
          <w:rPr>
            <w:iCs/>
            <w:sz w:val="22"/>
            <w:szCs w:val="22"/>
          </w:rPr>
          <w:t>OpESSs</w:t>
        </w:r>
        <w:proofErr w:type="spellEnd"/>
        <w:r w:rsidR="00EA72AA" w:rsidRPr="00022044">
          <w:rPr>
            <w:iCs/>
            <w:sz w:val="22"/>
            <w:szCs w:val="22"/>
          </w:rPr>
          <w:t xml:space="preserve"> contain </w:t>
        </w:r>
        <w:r w:rsidR="00145040" w:rsidRPr="00022044">
          <w:rPr>
            <w:iCs/>
            <w:sz w:val="22"/>
            <w:szCs w:val="22"/>
          </w:rPr>
          <w:t>examples of</w:t>
        </w:r>
      </w:ins>
      <w:r w:rsidR="00145040" w:rsidRPr="00022044">
        <w:rPr>
          <w:iCs/>
          <w:sz w:val="22"/>
          <w:szCs w:val="22"/>
        </w:rPr>
        <w:t xml:space="preserve"> </w:t>
      </w:r>
      <w:r w:rsidR="00EA72AA" w:rsidRPr="00022044">
        <w:rPr>
          <w:iCs/>
          <w:sz w:val="22"/>
          <w:szCs w:val="22"/>
        </w:rPr>
        <w:t xml:space="preserve">inspection </w:t>
      </w:r>
      <w:ins w:id="174" w:author="Author" w:date="2013-02-26T08:30:00Z">
        <w:r w:rsidR="00EA72AA" w:rsidRPr="00022044">
          <w:rPr>
            <w:iCs/>
            <w:sz w:val="22"/>
            <w:szCs w:val="22"/>
          </w:rPr>
          <w:t>samples for existing inspection procedures based on current trends in relevant operating experience.  They contain</w:t>
        </w:r>
      </w:ins>
      <w:r w:rsidR="00EA72AA" w:rsidRPr="00022044">
        <w:rPr>
          <w:iCs/>
          <w:sz w:val="22"/>
          <w:szCs w:val="22"/>
        </w:rPr>
        <w:t xml:space="preserve"> a detailed synopsis of selected OpE that the agency considers as having generic safety significance and that can be applied to baseline inspection activities.  The information and trends identified from OpESS inspections may provide further indication that a specific issue warrants additional agency action such as a Temporary Instruction (TI) or </w:t>
      </w:r>
      <w:ins w:id="175" w:author="Author" w:date="2013-02-26T08:30:00Z">
        <w:r w:rsidR="00EA72AA" w:rsidRPr="00022044">
          <w:rPr>
            <w:iCs/>
            <w:sz w:val="22"/>
            <w:szCs w:val="22"/>
          </w:rPr>
          <w:t xml:space="preserve">a </w:t>
        </w:r>
      </w:ins>
      <w:r w:rsidR="00EA72AA" w:rsidRPr="00022044">
        <w:rPr>
          <w:iCs/>
          <w:sz w:val="22"/>
          <w:szCs w:val="22"/>
        </w:rPr>
        <w:t>generic communication</w:t>
      </w:r>
      <w:ins w:id="176" w:author="Author" w:date="2013-02-26T08:30:00Z">
        <w:r w:rsidR="00EA72AA" w:rsidRPr="00022044">
          <w:rPr>
            <w:iCs/>
            <w:sz w:val="22"/>
            <w:szCs w:val="22"/>
          </w:rPr>
          <w:t>.</w:t>
        </w:r>
      </w:ins>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a.</w:t>
      </w:r>
      <w:r w:rsidRPr="00022044">
        <w:rPr>
          <w:noProof/>
          <w:sz w:val="22"/>
          <w:szCs w:val="22"/>
        </w:rPr>
        <w:tab/>
      </w:r>
      <w:r w:rsidRPr="00022044">
        <w:rPr>
          <w:noProof/>
          <w:sz w:val="22"/>
          <w:szCs w:val="22"/>
          <w:u w:val="single"/>
        </w:rPr>
        <w:t>Development</w:t>
      </w:r>
      <w:r w:rsidRPr="00022044">
        <w:rPr>
          <w:noProof/>
          <w:sz w:val="22"/>
          <w:szCs w:val="22"/>
        </w:rPr>
        <w:t xml:space="preserve">.  </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860709"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sectPr w:rsidR="00860709" w:rsidSect="00785418">
          <w:pgSz w:w="12240" w:h="15840" w:code="1"/>
          <w:pgMar w:top="1080" w:right="1440" w:bottom="720" w:left="1440" w:header="1440" w:footer="1440" w:gutter="0"/>
          <w:cols w:space="720"/>
          <w:docGrid w:linePitch="326"/>
        </w:sectPr>
      </w:pPr>
      <w:r w:rsidRPr="00022044">
        <w:rPr>
          <w:noProof/>
          <w:sz w:val="22"/>
          <w:szCs w:val="22"/>
        </w:rPr>
        <w:tab/>
      </w:r>
      <w:r w:rsidRPr="00022044">
        <w:rPr>
          <w:noProof/>
          <w:sz w:val="22"/>
          <w:szCs w:val="22"/>
        </w:rPr>
        <w:tab/>
        <w:t>1.</w:t>
      </w:r>
      <w:r w:rsidRPr="00022044">
        <w:rPr>
          <w:noProof/>
          <w:sz w:val="22"/>
          <w:szCs w:val="22"/>
        </w:rPr>
        <w:tab/>
        <w:t xml:space="preserve">An OpESS is proposed to the OpE clearinghouse as a result of analysis trending or after an IFR evaluation.  Items that are good candidates are issues that </w:t>
      </w:r>
    </w:p>
    <w:p w:rsidR="00563A2A" w:rsidRPr="00022044" w:rsidRDefault="00860709"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Pr>
          <w:noProof/>
          <w:sz w:val="22"/>
          <w:szCs w:val="22"/>
        </w:rPr>
        <w:lastRenderedPageBreak/>
        <w:tab/>
      </w:r>
      <w:r>
        <w:rPr>
          <w:noProof/>
          <w:sz w:val="22"/>
          <w:szCs w:val="22"/>
        </w:rPr>
        <w:tab/>
      </w:r>
      <w:r>
        <w:rPr>
          <w:noProof/>
          <w:sz w:val="22"/>
          <w:szCs w:val="22"/>
        </w:rPr>
        <w:tab/>
      </w:r>
      <w:r w:rsidR="00563A2A" w:rsidRPr="00022044">
        <w:rPr>
          <w:noProof/>
          <w:sz w:val="22"/>
          <w:szCs w:val="22"/>
        </w:rPr>
        <w:t>appear to have potential safety significance and that may result in the documentation of inspection findings or violations.</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2.</w:t>
      </w:r>
      <w:r w:rsidRPr="00022044">
        <w:rPr>
          <w:noProof/>
          <w:sz w:val="22"/>
          <w:szCs w:val="22"/>
        </w:rPr>
        <w:tab/>
        <w:t>An OpESS is similar in format to a TI and should be a self contained information source for the inspection staff.  IMC 0040, “Preparing, Revising, and Issuing Documents for the Inspection Manual” provides guidance on formating OpESSs.</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3.</w:t>
      </w:r>
      <w:r w:rsidRPr="00022044">
        <w:rPr>
          <w:noProof/>
          <w:sz w:val="22"/>
          <w:szCs w:val="22"/>
        </w:rPr>
        <w:tab/>
        <w:t xml:space="preserve">IOEB will develop the OpESS in coordination with IRIB. </w:t>
      </w:r>
    </w:p>
    <w:p w:rsidR="00991B6F" w:rsidRPr="00022044" w:rsidRDefault="00991B6F"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4.</w:t>
      </w:r>
      <w:r w:rsidRPr="00022044">
        <w:rPr>
          <w:noProof/>
          <w:sz w:val="22"/>
          <w:szCs w:val="22"/>
        </w:rPr>
        <w:tab/>
        <w:t>The OpESS should clearly state the purpose, applicability, and any expectations for the inspection staff (including use, documentation requirements, and time charges).</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 xml:space="preserve">5. </w:t>
      </w:r>
      <w:r w:rsidRPr="00022044">
        <w:rPr>
          <w:noProof/>
          <w:sz w:val="22"/>
          <w:szCs w:val="22"/>
        </w:rPr>
        <w:tab/>
        <w:t>Proposed OpESSs will follow the review and comment process described in IMC 0040.</w:t>
      </w:r>
    </w:p>
    <w:p w:rsidR="00202781" w:rsidRPr="00022044" w:rsidRDefault="002027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r>
      <w:r w:rsidR="00202781" w:rsidRPr="00022044">
        <w:rPr>
          <w:noProof/>
          <w:sz w:val="22"/>
          <w:szCs w:val="22"/>
        </w:rPr>
        <w:t xml:space="preserve">6. </w:t>
      </w:r>
      <w:r w:rsidR="00202781" w:rsidRPr="00022044">
        <w:rPr>
          <w:noProof/>
          <w:sz w:val="22"/>
          <w:szCs w:val="22"/>
        </w:rPr>
        <w:tab/>
        <w:t>The IOEB staff handbook provide</w:t>
      </w:r>
      <w:ins w:id="177" w:author="Author" w:date="2013-02-26T08:30:00Z">
        <w:r w:rsidR="00202781" w:rsidRPr="00022044">
          <w:rPr>
            <w:noProof/>
            <w:sz w:val="22"/>
            <w:szCs w:val="22"/>
          </w:rPr>
          <w:t>s</w:t>
        </w:r>
      </w:ins>
      <w:r w:rsidR="00202781" w:rsidRPr="00022044">
        <w:rPr>
          <w:noProof/>
          <w:sz w:val="22"/>
          <w:szCs w:val="22"/>
        </w:rPr>
        <w:t xml:space="preserve"> additional guidance on OpESS development.  </w:t>
      </w:r>
      <w:ins w:id="178" w:author="Author" w:date="2013-02-26T08:30:00Z">
        <w:r w:rsidR="00202781" w:rsidRPr="00022044">
          <w:rPr>
            <w:noProof/>
            <w:sz w:val="22"/>
            <w:szCs w:val="22"/>
          </w:rPr>
          <w:t>It is</w:t>
        </w:r>
      </w:ins>
      <w:r w:rsidR="00202781" w:rsidRPr="00022044">
        <w:rPr>
          <w:noProof/>
          <w:sz w:val="22"/>
          <w:szCs w:val="22"/>
        </w:rPr>
        <w:t xml:space="preserve"> accessible through the </w:t>
      </w:r>
      <w:hyperlink r:id="rId26" w:history="1">
        <w:r w:rsidR="00202781" w:rsidRPr="00022044">
          <w:rPr>
            <w:rStyle w:val="Hyperlink"/>
            <w:noProof/>
            <w:sz w:val="22"/>
            <w:szCs w:val="22"/>
          </w:rPr>
          <w:t>Reactor OpE Information Gateway</w:t>
        </w:r>
      </w:hyperlink>
      <w:r w:rsidR="00202781" w:rsidRPr="00022044">
        <w:rPr>
          <w:noProof/>
          <w:sz w:val="22"/>
          <w:szCs w:val="22"/>
        </w:rPr>
        <w:t xml:space="preserve">. </w:t>
      </w:r>
    </w:p>
    <w:p w:rsidR="00202781" w:rsidRPr="00022044" w:rsidRDefault="002027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b.</w:t>
      </w:r>
      <w:r w:rsidRPr="00022044">
        <w:rPr>
          <w:noProof/>
          <w:sz w:val="22"/>
          <w:szCs w:val="22"/>
        </w:rPr>
        <w:tab/>
      </w:r>
      <w:r w:rsidRPr="00022044">
        <w:rPr>
          <w:noProof/>
          <w:sz w:val="22"/>
          <w:szCs w:val="22"/>
          <w:u w:val="single"/>
        </w:rPr>
        <w:t>Approval</w:t>
      </w:r>
      <w:r w:rsidRPr="00022044">
        <w:rPr>
          <w:noProof/>
          <w:sz w:val="22"/>
          <w:szCs w:val="22"/>
        </w:rPr>
        <w:t>.</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1.</w:t>
      </w:r>
      <w:r w:rsidRPr="00022044">
        <w:rPr>
          <w:noProof/>
          <w:sz w:val="22"/>
          <w:szCs w:val="22"/>
        </w:rPr>
        <w:tab/>
        <w:t xml:space="preserve">An OpESS is forwarded to the IRIB Branch Chief after initial approval by the IOEB Branch Chief.  </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2.</w:t>
      </w:r>
      <w:r w:rsidRPr="00022044">
        <w:rPr>
          <w:noProof/>
          <w:sz w:val="22"/>
          <w:szCs w:val="22"/>
        </w:rPr>
        <w:tab/>
        <w:t>The IRIB Branch Chief will process the OpESS for review and comment in accordance with IMC 0040.</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3.</w:t>
      </w:r>
      <w:r w:rsidRPr="00022044">
        <w:rPr>
          <w:noProof/>
          <w:sz w:val="22"/>
          <w:szCs w:val="22"/>
        </w:rPr>
        <w:tab/>
        <w:t>After resolution of any comments, the IOEB and IRIB Branch Chiefs will approve the OpESS.</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4.</w:t>
      </w:r>
      <w:r w:rsidRPr="00022044">
        <w:rPr>
          <w:noProof/>
          <w:sz w:val="22"/>
          <w:szCs w:val="22"/>
        </w:rPr>
        <w:tab/>
        <w:t xml:space="preserve">Approved OpESSs are posted on the </w:t>
      </w:r>
      <w:hyperlink r:id="rId27" w:history="1">
        <w:r w:rsidRPr="00022044">
          <w:rPr>
            <w:rStyle w:val="Hyperlink"/>
            <w:noProof/>
            <w:sz w:val="22"/>
            <w:szCs w:val="22"/>
          </w:rPr>
          <w:t>NRC public Web site</w:t>
        </w:r>
      </w:hyperlink>
      <w:r w:rsidRPr="00022044">
        <w:rPr>
          <w:noProof/>
          <w:sz w:val="22"/>
          <w:szCs w:val="22"/>
        </w:rPr>
        <w:t>.</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r>
      <w:r w:rsidRPr="00022044">
        <w:rPr>
          <w:noProof/>
          <w:sz w:val="22"/>
          <w:szCs w:val="22"/>
        </w:rPr>
        <w:tab/>
        <w:t xml:space="preserve">NOTE:  OpESSs that contain security related or proprietary information are posted on the </w:t>
      </w:r>
      <w:hyperlink r:id="rId28" w:history="1">
        <w:r w:rsidRPr="00022044">
          <w:rPr>
            <w:rStyle w:val="Hyperlink"/>
            <w:noProof/>
            <w:sz w:val="22"/>
            <w:szCs w:val="22"/>
          </w:rPr>
          <w:t>NRC internal Web site</w:t>
        </w:r>
      </w:hyperlink>
      <w:r w:rsidRPr="00022044">
        <w:rPr>
          <w:noProof/>
          <w:sz w:val="22"/>
          <w:szCs w:val="22"/>
        </w:rPr>
        <w:t xml:space="preserve"> and a redacted version is posted on the </w:t>
      </w:r>
      <w:hyperlink r:id="rId29" w:history="1">
        <w:r w:rsidRPr="00022044">
          <w:rPr>
            <w:rStyle w:val="Hyperlink"/>
            <w:noProof/>
            <w:sz w:val="22"/>
            <w:szCs w:val="22"/>
          </w:rPr>
          <w:t>NRC public Web site</w:t>
        </w:r>
      </w:hyperlink>
      <w:r w:rsidRPr="00022044">
        <w:rPr>
          <w:noProof/>
          <w:sz w:val="22"/>
          <w:szCs w:val="22"/>
        </w:rPr>
        <w:t>.</w:t>
      </w:r>
    </w:p>
    <w:p w:rsidR="00563A2A" w:rsidRPr="00022044" w:rsidRDefault="00563A2A"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c.</w:t>
      </w:r>
      <w:r w:rsidRPr="00022044">
        <w:rPr>
          <w:noProof/>
          <w:sz w:val="22"/>
          <w:szCs w:val="22"/>
        </w:rPr>
        <w:tab/>
      </w:r>
      <w:r w:rsidRPr="00022044">
        <w:rPr>
          <w:noProof/>
          <w:sz w:val="22"/>
          <w:szCs w:val="22"/>
          <w:u w:val="single"/>
        </w:rPr>
        <w:t>Application</w:t>
      </w:r>
      <w:r w:rsidRPr="00022044">
        <w:rPr>
          <w:noProof/>
          <w:sz w:val="22"/>
          <w:szCs w:val="22"/>
        </w:rPr>
        <w:t>.</w:t>
      </w:r>
    </w:p>
    <w:p w:rsidR="00563A2A" w:rsidRPr="00022044" w:rsidRDefault="00563A2A"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1.</w:t>
      </w:r>
      <w:r w:rsidRPr="00022044">
        <w:rPr>
          <w:noProof/>
          <w:sz w:val="22"/>
          <w:szCs w:val="22"/>
        </w:rPr>
        <w:tab/>
        <w:t>Once approved, the IRIB Branch Chief will coordinate communication of the OpESSs to the NRC inspection staff.</w:t>
      </w: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2.</w:t>
      </w:r>
      <w:r w:rsidRPr="00022044">
        <w:rPr>
          <w:noProof/>
          <w:sz w:val="22"/>
          <w:szCs w:val="22"/>
        </w:rPr>
        <w:tab/>
        <w:t>Resident inspection staff, in consultation with the Regional OpE coordinator and Regional mangement, will review newly issued OpESSs to determine their impact on site specific inspection activities.</w:t>
      </w: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860709"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sectPr w:rsidR="00860709" w:rsidSect="00785418">
          <w:pgSz w:w="12240" w:h="15840" w:code="1"/>
          <w:pgMar w:top="1080" w:right="1440" w:bottom="720" w:left="1440" w:header="1440" w:footer="1440" w:gutter="0"/>
          <w:cols w:space="720"/>
          <w:docGrid w:linePitch="326"/>
        </w:sectPr>
      </w:pPr>
      <w:r w:rsidRPr="00022044">
        <w:rPr>
          <w:noProof/>
          <w:sz w:val="22"/>
          <w:szCs w:val="22"/>
        </w:rPr>
        <w:tab/>
      </w:r>
      <w:r w:rsidRPr="00022044">
        <w:rPr>
          <w:noProof/>
          <w:sz w:val="22"/>
          <w:szCs w:val="22"/>
        </w:rPr>
        <w:tab/>
        <w:t>3.</w:t>
      </w:r>
      <w:r w:rsidRPr="00022044">
        <w:rPr>
          <w:noProof/>
          <w:sz w:val="22"/>
          <w:szCs w:val="22"/>
        </w:rPr>
        <w:tab/>
        <w:t>OpESSs conducted by the inspection staff should be credited toward ROP baseline inspection samples and documented in the appropriate inspection report.</w:t>
      </w: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563A2A" w:rsidRPr="00022044" w:rsidRDefault="00563A2A" w:rsidP="0078541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4.</w:t>
      </w:r>
      <w:r w:rsidRPr="00022044">
        <w:rPr>
          <w:noProof/>
          <w:sz w:val="22"/>
          <w:szCs w:val="22"/>
        </w:rPr>
        <w:tab/>
        <w:t>When an OpESS is performed as part of the baseline inspection program, the applicable section of the pertinent NRC inspection report will reference the OpESS by number.  IMC 0612, “Power Reactor Inspection Reports,” includes additional guidance on documentation.</w:t>
      </w:r>
    </w:p>
    <w:p w:rsidR="00563A2A" w:rsidRPr="00022044" w:rsidRDefault="00563A2A"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563A2A" w:rsidRPr="00022044" w:rsidRDefault="00563A2A"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r w:rsidRPr="00022044">
        <w:rPr>
          <w:noProof/>
          <w:sz w:val="22"/>
          <w:szCs w:val="22"/>
        </w:rPr>
        <w:tab/>
        <w:t>d.</w:t>
      </w:r>
      <w:r w:rsidRPr="00022044">
        <w:rPr>
          <w:noProof/>
          <w:sz w:val="22"/>
          <w:szCs w:val="22"/>
        </w:rPr>
        <w:tab/>
      </w:r>
      <w:r w:rsidRPr="00022044">
        <w:rPr>
          <w:noProof/>
          <w:sz w:val="22"/>
          <w:szCs w:val="22"/>
          <w:u w:val="single"/>
        </w:rPr>
        <w:t>Periodic Review</w:t>
      </w:r>
      <w:r w:rsidRPr="00022044">
        <w:rPr>
          <w:noProof/>
          <w:sz w:val="22"/>
          <w:szCs w:val="22"/>
        </w:rPr>
        <w:t>.  IOEB will perform a periodic review of active OpESSs every 4 years to determine their effectiveness and current applicability.  If IOEB determines that the OpESS is no longer necessary (i.e., the OpESS has been performed a sufficent number of times or agency actions have addressed the underlying issue), then the OpESS will be removed from active status.  IOEB will coordinate with IRIB to notify the Regions when an OpESS is removed from active status.</w:t>
      </w:r>
    </w:p>
    <w:p w:rsidR="007E6206" w:rsidRPr="00022044" w:rsidRDefault="007E620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noProof/>
          <w:sz w:val="22"/>
          <w:szCs w:val="22"/>
        </w:rPr>
      </w:pPr>
    </w:p>
    <w:p w:rsidR="00850563" w:rsidRPr="00022044" w:rsidRDefault="00225A76"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07.03</w:t>
      </w:r>
      <w:r w:rsidRPr="00022044">
        <w:rPr>
          <w:noProof/>
          <w:sz w:val="22"/>
          <w:szCs w:val="22"/>
        </w:rPr>
        <w:tab/>
      </w:r>
      <w:r w:rsidRPr="00022044">
        <w:rPr>
          <w:noProof/>
          <w:sz w:val="22"/>
          <w:szCs w:val="22"/>
          <w:u w:val="single"/>
        </w:rPr>
        <w:t>Inspection Pro</w:t>
      </w:r>
      <w:r w:rsidR="003A17AF" w:rsidRPr="00022044">
        <w:rPr>
          <w:noProof/>
          <w:sz w:val="22"/>
          <w:szCs w:val="22"/>
          <w:u w:val="single"/>
        </w:rPr>
        <w:t>gram Guidance</w:t>
      </w:r>
      <w:r w:rsidRPr="00022044">
        <w:rPr>
          <w:noProof/>
          <w:sz w:val="22"/>
          <w:szCs w:val="22"/>
          <w:u w:val="single"/>
        </w:rPr>
        <w:t xml:space="preserve"> Revisions</w:t>
      </w:r>
      <w:r w:rsidRPr="00022044">
        <w:rPr>
          <w:noProof/>
          <w:sz w:val="22"/>
          <w:szCs w:val="22"/>
        </w:rPr>
        <w:t>.</w:t>
      </w:r>
      <w:r w:rsidR="003A17AF" w:rsidRPr="00022044">
        <w:rPr>
          <w:noProof/>
          <w:sz w:val="22"/>
          <w:szCs w:val="22"/>
        </w:rPr>
        <w:t xml:space="preserve">  </w:t>
      </w:r>
      <w:r w:rsidR="00644B62" w:rsidRPr="00022044">
        <w:rPr>
          <w:noProof/>
          <w:sz w:val="22"/>
          <w:szCs w:val="22"/>
        </w:rPr>
        <w:t xml:space="preserve">OpE can provide valuable insight for potential changes to inspection program guidance.  </w:t>
      </w:r>
    </w:p>
    <w:p w:rsidR="00850563" w:rsidRPr="00022044" w:rsidRDefault="00850563"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850563" w:rsidRPr="00022044" w:rsidRDefault="00644B6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a.</w:t>
      </w:r>
      <w:r w:rsidRPr="00022044">
        <w:rPr>
          <w:noProof/>
          <w:sz w:val="22"/>
          <w:szCs w:val="22"/>
        </w:rPr>
        <w:tab/>
      </w:r>
      <w:r w:rsidR="00850563" w:rsidRPr="00022044">
        <w:rPr>
          <w:noProof/>
          <w:sz w:val="22"/>
          <w:szCs w:val="22"/>
        </w:rPr>
        <w:t>Items that may warrant changes to existing inspection program guidance documents include</w:t>
      </w:r>
      <w:r w:rsidR="00926C58" w:rsidRPr="00022044">
        <w:rPr>
          <w:noProof/>
          <w:sz w:val="22"/>
          <w:szCs w:val="22"/>
        </w:rPr>
        <w:t xml:space="preserve"> the following</w:t>
      </w:r>
      <w:r w:rsidR="00850563" w:rsidRPr="00022044">
        <w:rPr>
          <w:noProof/>
          <w:sz w:val="22"/>
          <w:szCs w:val="22"/>
        </w:rPr>
        <w:t>:</w:t>
      </w:r>
    </w:p>
    <w:p w:rsidR="00644B62" w:rsidRPr="00022044" w:rsidRDefault="00644B6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850563" w:rsidRPr="00022044" w:rsidRDefault="00644B62" w:rsidP="00785418">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1.</w:t>
      </w:r>
      <w:r w:rsidRPr="00022044">
        <w:rPr>
          <w:noProof/>
          <w:sz w:val="22"/>
          <w:szCs w:val="22"/>
        </w:rPr>
        <w:tab/>
      </w:r>
      <w:r w:rsidR="00850563" w:rsidRPr="00022044">
        <w:rPr>
          <w:noProof/>
          <w:sz w:val="22"/>
          <w:szCs w:val="22"/>
        </w:rPr>
        <w:t>Additional guidance on sample selection or existing inspection activities.  The additional guidance would allow inspectors to better inform the current inspection scope or sample selection process (</w:t>
      </w:r>
      <w:r w:rsidR="00926C58" w:rsidRPr="00022044">
        <w:rPr>
          <w:noProof/>
          <w:sz w:val="22"/>
          <w:szCs w:val="22"/>
        </w:rPr>
        <w:t xml:space="preserve">e.g., </w:t>
      </w:r>
      <w:r w:rsidR="00850563" w:rsidRPr="00022044">
        <w:rPr>
          <w:noProof/>
          <w:sz w:val="22"/>
          <w:szCs w:val="22"/>
        </w:rPr>
        <w:t xml:space="preserve">directing </w:t>
      </w:r>
      <w:r w:rsidR="00926C58" w:rsidRPr="00022044">
        <w:rPr>
          <w:noProof/>
          <w:sz w:val="22"/>
          <w:szCs w:val="22"/>
        </w:rPr>
        <w:t xml:space="preserve">the </w:t>
      </w:r>
      <w:r w:rsidR="00850563" w:rsidRPr="00022044">
        <w:rPr>
          <w:noProof/>
          <w:sz w:val="22"/>
          <w:szCs w:val="22"/>
        </w:rPr>
        <w:t>consideration of specific structures, systems, or components based on OpE).</w:t>
      </w:r>
    </w:p>
    <w:p w:rsidR="00850563" w:rsidRPr="00022044" w:rsidRDefault="00850563" w:rsidP="00785418">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850563" w:rsidRPr="00022044" w:rsidRDefault="00850563" w:rsidP="00785418">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2.</w:t>
      </w:r>
      <w:r w:rsidRPr="00022044">
        <w:rPr>
          <w:noProof/>
          <w:sz w:val="22"/>
          <w:szCs w:val="22"/>
        </w:rPr>
        <w:tab/>
        <w:t>New inspection samples or activities not currently covered by the inspection program.</w:t>
      </w:r>
    </w:p>
    <w:p w:rsidR="00850563" w:rsidRPr="00022044" w:rsidRDefault="00850563" w:rsidP="00785418">
      <w:pPr>
        <w:tabs>
          <w:tab w:val="left" w:pos="274"/>
          <w:tab w:val="left" w:pos="806"/>
          <w:tab w:val="left" w:pos="1440"/>
          <w:tab w:val="left" w:pos="2070"/>
          <w:tab w:val="left" w:pos="2880"/>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850563" w:rsidRPr="00022044" w:rsidRDefault="00850563" w:rsidP="00785418">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rPr>
          <w:noProof/>
          <w:sz w:val="22"/>
          <w:szCs w:val="22"/>
        </w:rPr>
      </w:pPr>
      <w:r w:rsidRPr="00022044">
        <w:rPr>
          <w:noProof/>
          <w:sz w:val="22"/>
          <w:szCs w:val="22"/>
        </w:rPr>
        <w:tab/>
      </w:r>
      <w:r w:rsidRPr="00022044">
        <w:rPr>
          <w:noProof/>
          <w:sz w:val="22"/>
          <w:szCs w:val="22"/>
        </w:rPr>
        <w:tab/>
      </w:r>
      <w:r w:rsidRPr="00022044">
        <w:rPr>
          <w:noProof/>
          <w:sz w:val="22"/>
          <w:szCs w:val="22"/>
        </w:rPr>
        <w:tab/>
        <w:t>(a)</w:t>
      </w:r>
      <w:r w:rsidRPr="00022044">
        <w:rPr>
          <w:noProof/>
          <w:sz w:val="22"/>
          <w:szCs w:val="22"/>
        </w:rPr>
        <w:tab/>
      </w:r>
      <w:r w:rsidR="00644B62" w:rsidRPr="00022044">
        <w:rPr>
          <w:noProof/>
          <w:sz w:val="22"/>
          <w:szCs w:val="22"/>
        </w:rPr>
        <w:t xml:space="preserve">In keeping with the bases of the </w:t>
      </w:r>
      <w:ins w:id="179" w:author="Author" w:date="2013-02-26T08:30:00Z">
        <w:r w:rsidR="004A1D0B" w:rsidRPr="00022044">
          <w:rPr>
            <w:noProof/>
            <w:sz w:val="22"/>
            <w:szCs w:val="22"/>
          </w:rPr>
          <w:t>NRC oversight processes</w:t>
        </w:r>
      </w:ins>
      <w:r w:rsidR="00644B62" w:rsidRPr="00022044">
        <w:rPr>
          <w:noProof/>
          <w:sz w:val="22"/>
          <w:szCs w:val="22"/>
        </w:rPr>
        <w:t>, newly proposed inspection samples or activities should be risk informed and should generally review the licensee’s current performance.</w:t>
      </w:r>
    </w:p>
    <w:p w:rsidR="00850563" w:rsidRPr="00022044" w:rsidRDefault="00850563" w:rsidP="00785418">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rPr>
          <w:noProof/>
          <w:sz w:val="22"/>
          <w:szCs w:val="22"/>
        </w:rPr>
      </w:pPr>
    </w:p>
    <w:p w:rsidR="00850563" w:rsidRPr="00022044" w:rsidRDefault="00850563" w:rsidP="00785418">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2070" w:hanging="2070"/>
        <w:rPr>
          <w:noProof/>
          <w:sz w:val="22"/>
          <w:szCs w:val="22"/>
        </w:rPr>
      </w:pPr>
      <w:r w:rsidRPr="00022044">
        <w:rPr>
          <w:noProof/>
          <w:sz w:val="22"/>
          <w:szCs w:val="22"/>
        </w:rPr>
        <w:tab/>
      </w:r>
      <w:r w:rsidRPr="00022044">
        <w:rPr>
          <w:noProof/>
          <w:sz w:val="22"/>
          <w:szCs w:val="22"/>
        </w:rPr>
        <w:tab/>
      </w:r>
      <w:r w:rsidRPr="00022044">
        <w:rPr>
          <w:noProof/>
          <w:sz w:val="22"/>
          <w:szCs w:val="22"/>
        </w:rPr>
        <w:tab/>
        <w:t>(b)</w:t>
      </w:r>
      <w:r w:rsidRPr="00022044">
        <w:rPr>
          <w:noProof/>
          <w:sz w:val="22"/>
          <w:szCs w:val="22"/>
        </w:rPr>
        <w:tab/>
      </w:r>
      <w:r w:rsidR="00644B62" w:rsidRPr="00022044">
        <w:rPr>
          <w:noProof/>
          <w:sz w:val="22"/>
          <w:szCs w:val="22"/>
        </w:rPr>
        <w:t>New inspection samples or activities generally require additional resources.  Proposals for new samples</w:t>
      </w:r>
      <w:r w:rsidR="00926C58" w:rsidRPr="00022044">
        <w:rPr>
          <w:noProof/>
          <w:sz w:val="22"/>
          <w:szCs w:val="22"/>
        </w:rPr>
        <w:t xml:space="preserve"> or </w:t>
      </w:r>
      <w:r w:rsidR="00644B62" w:rsidRPr="00022044">
        <w:rPr>
          <w:noProof/>
          <w:sz w:val="22"/>
          <w:szCs w:val="22"/>
        </w:rPr>
        <w:t>activities should also include recommended areas to reduce inspection to offset t</w:t>
      </w:r>
      <w:r w:rsidRPr="00022044">
        <w:rPr>
          <w:noProof/>
          <w:sz w:val="22"/>
          <w:szCs w:val="22"/>
        </w:rPr>
        <w:t xml:space="preserve">he associated resource change. </w:t>
      </w:r>
    </w:p>
    <w:p w:rsidR="00850563" w:rsidRPr="00022044" w:rsidRDefault="00850563" w:rsidP="00785418">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p>
    <w:p w:rsidR="00644B62" w:rsidRPr="00022044" w:rsidRDefault="00850563" w:rsidP="00785418">
      <w:p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b.</w:t>
      </w:r>
      <w:r w:rsidRPr="00022044">
        <w:rPr>
          <w:noProof/>
          <w:sz w:val="22"/>
          <w:szCs w:val="22"/>
        </w:rPr>
        <w:tab/>
      </w:r>
      <w:r w:rsidR="00644B62" w:rsidRPr="00022044">
        <w:rPr>
          <w:noProof/>
          <w:sz w:val="22"/>
          <w:szCs w:val="22"/>
        </w:rPr>
        <w:t xml:space="preserve">Consideration should be given to whether an OpESS or TI would be appropriate </w:t>
      </w:r>
      <w:r w:rsidR="00926C58" w:rsidRPr="00022044">
        <w:rPr>
          <w:noProof/>
          <w:sz w:val="22"/>
          <w:szCs w:val="22"/>
        </w:rPr>
        <w:t xml:space="preserve">before </w:t>
      </w:r>
      <w:r w:rsidR="00644B62" w:rsidRPr="00022044">
        <w:rPr>
          <w:noProof/>
          <w:sz w:val="22"/>
          <w:szCs w:val="22"/>
        </w:rPr>
        <w:t>revisi</w:t>
      </w:r>
      <w:r w:rsidR="00926C58" w:rsidRPr="00022044">
        <w:rPr>
          <w:noProof/>
          <w:sz w:val="22"/>
          <w:szCs w:val="22"/>
        </w:rPr>
        <w:t>o</w:t>
      </w:r>
      <w:r w:rsidR="00644B62" w:rsidRPr="00022044">
        <w:rPr>
          <w:noProof/>
          <w:sz w:val="22"/>
          <w:szCs w:val="22"/>
        </w:rPr>
        <w:t>n</w:t>
      </w:r>
      <w:r w:rsidR="00926C58" w:rsidRPr="00022044">
        <w:rPr>
          <w:noProof/>
          <w:sz w:val="22"/>
          <w:szCs w:val="22"/>
        </w:rPr>
        <w:t>s are made to</w:t>
      </w:r>
      <w:r w:rsidR="00644B62" w:rsidRPr="00022044">
        <w:rPr>
          <w:noProof/>
          <w:sz w:val="22"/>
          <w:szCs w:val="22"/>
        </w:rPr>
        <w:t xml:space="preserve"> existing inspection program guidance to determine </w:t>
      </w:r>
      <w:r w:rsidR="00926C58" w:rsidRPr="00022044">
        <w:rPr>
          <w:noProof/>
          <w:sz w:val="22"/>
          <w:szCs w:val="22"/>
        </w:rPr>
        <w:t xml:space="preserve">whether, or </w:t>
      </w:r>
      <w:r w:rsidR="00644B62" w:rsidRPr="00022044">
        <w:rPr>
          <w:noProof/>
          <w:sz w:val="22"/>
          <w:szCs w:val="22"/>
        </w:rPr>
        <w:t>what</w:t>
      </w:r>
      <w:r w:rsidR="00926C58" w:rsidRPr="00022044">
        <w:rPr>
          <w:noProof/>
          <w:sz w:val="22"/>
          <w:szCs w:val="22"/>
        </w:rPr>
        <w:t xml:space="preserve"> type of,</w:t>
      </w:r>
      <w:r w:rsidR="00644B62" w:rsidRPr="00022044">
        <w:rPr>
          <w:noProof/>
          <w:sz w:val="22"/>
          <w:szCs w:val="22"/>
        </w:rPr>
        <w:t xml:space="preserve"> changes should be made.</w:t>
      </w:r>
    </w:p>
    <w:p w:rsidR="00644B62" w:rsidRPr="00022044" w:rsidRDefault="00644B6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F30D08" w:rsidRPr="00022044" w:rsidRDefault="0085056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r>
      <w:r w:rsidR="00CE4808" w:rsidRPr="00022044">
        <w:rPr>
          <w:noProof/>
          <w:sz w:val="22"/>
          <w:szCs w:val="22"/>
        </w:rPr>
        <w:t>c</w:t>
      </w:r>
      <w:r w:rsidR="00644B62" w:rsidRPr="00022044">
        <w:rPr>
          <w:noProof/>
          <w:sz w:val="22"/>
          <w:szCs w:val="22"/>
        </w:rPr>
        <w:t>.</w:t>
      </w:r>
      <w:r w:rsidR="00644B62" w:rsidRPr="00022044">
        <w:rPr>
          <w:noProof/>
          <w:sz w:val="22"/>
          <w:szCs w:val="22"/>
        </w:rPr>
        <w:tab/>
      </w:r>
      <w:r w:rsidRPr="00022044">
        <w:rPr>
          <w:noProof/>
          <w:sz w:val="22"/>
          <w:szCs w:val="22"/>
        </w:rPr>
        <w:t>The formal review process discussed in IMC 0307, Appendix B, “ROP Realignment Process” directly addresses the need to consider OpE in the periodic evaluation of baseline IPs.</w:t>
      </w:r>
    </w:p>
    <w:p w:rsidR="003A17AF" w:rsidRPr="00022044" w:rsidRDefault="003A17A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860709" w:rsidRDefault="003A17AF"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sectPr w:rsidR="00860709" w:rsidSect="00785418">
          <w:pgSz w:w="12240" w:h="15840" w:code="1"/>
          <w:pgMar w:top="1080" w:right="1440" w:bottom="720" w:left="1440" w:header="1440" w:footer="1440" w:gutter="0"/>
          <w:cols w:space="720"/>
          <w:docGrid w:linePitch="326"/>
        </w:sectPr>
      </w:pPr>
      <w:r w:rsidRPr="00022044">
        <w:rPr>
          <w:noProof/>
          <w:sz w:val="22"/>
          <w:szCs w:val="22"/>
        </w:rPr>
        <w:tab/>
      </w:r>
      <w:r w:rsidR="00CE4808" w:rsidRPr="00022044">
        <w:rPr>
          <w:noProof/>
          <w:sz w:val="22"/>
          <w:szCs w:val="22"/>
        </w:rPr>
        <w:t>d</w:t>
      </w:r>
      <w:r w:rsidRPr="00022044">
        <w:rPr>
          <w:noProof/>
          <w:sz w:val="22"/>
          <w:szCs w:val="22"/>
        </w:rPr>
        <w:t>.</w:t>
      </w:r>
      <w:r w:rsidRPr="00022044">
        <w:rPr>
          <w:noProof/>
          <w:sz w:val="22"/>
          <w:szCs w:val="22"/>
        </w:rPr>
        <w:tab/>
      </w:r>
      <w:r w:rsidR="0059435D" w:rsidRPr="00022044">
        <w:rPr>
          <w:noProof/>
          <w:sz w:val="22"/>
          <w:szCs w:val="22"/>
        </w:rPr>
        <w:t>A</w:t>
      </w:r>
      <w:r w:rsidR="00644B62" w:rsidRPr="00022044">
        <w:rPr>
          <w:noProof/>
          <w:sz w:val="22"/>
          <w:szCs w:val="22"/>
        </w:rPr>
        <w:t xml:space="preserve">n IFR evaluation </w:t>
      </w:r>
      <w:r w:rsidR="0059435D" w:rsidRPr="00022044">
        <w:rPr>
          <w:noProof/>
          <w:sz w:val="22"/>
          <w:szCs w:val="22"/>
        </w:rPr>
        <w:t>could result in a recommendation to revise one or more inspection program guidance documents</w:t>
      </w:r>
      <w:r w:rsidR="00644B62" w:rsidRPr="00022044">
        <w:rPr>
          <w:noProof/>
          <w:sz w:val="22"/>
          <w:szCs w:val="22"/>
        </w:rPr>
        <w:t>.</w:t>
      </w:r>
      <w:r w:rsidR="00850563" w:rsidRPr="00022044">
        <w:rPr>
          <w:noProof/>
          <w:sz w:val="22"/>
          <w:szCs w:val="22"/>
        </w:rPr>
        <w:t xml:space="preserve">  </w:t>
      </w:r>
      <w:r w:rsidR="00644B62" w:rsidRPr="00022044">
        <w:rPr>
          <w:noProof/>
          <w:sz w:val="22"/>
          <w:szCs w:val="22"/>
        </w:rPr>
        <w:t>Issue Manager</w:t>
      </w:r>
      <w:r w:rsidR="00850563" w:rsidRPr="00022044">
        <w:rPr>
          <w:noProof/>
          <w:sz w:val="22"/>
          <w:szCs w:val="22"/>
        </w:rPr>
        <w:t>s</w:t>
      </w:r>
      <w:r w:rsidR="00644B62" w:rsidRPr="00022044">
        <w:rPr>
          <w:noProof/>
          <w:sz w:val="22"/>
          <w:szCs w:val="22"/>
        </w:rPr>
        <w:t xml:space="preserve"> </w:t>
      </w:r>
      <w:r w:rsidR="00850563" w:rsidRPr="00022044">
        <w:rPr>
          <w:noProof/>
          <w:sz w:val="22"/>
          <w:szCs w:val="22"/>
        </w:rPr>
        <w:t>should present IFRs to IRIB</w:t>
      </w:r>
      <w:ins w:id="180" w:author="Author" w:date="2013-02-26T08:30:00Z">
        <w:r w:rsidR="004A1D0B" w:rsidRPr="00022044">
          <w:rPr>
            <w:noProof/>
            <w:sz w:val="22"/>
            <w:szCs w:val="22"/>
          </w:rPr>
          <w:t>,</w:t>
        </w:r>
        <w:r w:rsidR="00850563" w:rsidRPr="00022044">
          <w:rPr>
            <w:noProof/>
            <w:sz w:val="22"/>
            <w:szCs w:val="22"/>
          </w:rPr>
          <w:t xml:space="preserve"> IPAB</w:t>
        </w:r>
        <w:r w:rsidR="004A1D0B" w:rsidRPr="00022044">
          <w:rPr>
            <w:noProof/>
            <w:sz w:val="22"/>
            <w:szCs w:val="22"/>
          </w:rPr>
          <w:t>,</w:t>
        </w:r>
      </w:ins>
      <w:r w:rsidR="004A1D0B" w:rsidRPr="00022044">
        <w:rPr>
          <w:noProof/>
          <w:sz w:val="22"/>
          <w:szCs w:val="22"/>
        </w:rPr>
        <w:t xml:space="preserve"> and </w:t>
      </w:r>
      <w:ins w:id="181" w:author="Author" w:date="2013-02-26T08:30:00Z">
        <w:r w:rsidR="004A1D0B" w:rsidRPr="00022044">
          <w:rPr>
            <w:noProof/>
            <w:sz w:val="22"/>
            <w:szCs w:val="22"/>
          </w:rPr>
          <w:t>C</w:t>
        </w:r>
      </w:ins>
      <w:r w:rsidR="004A1D0B" w:rsidRPr="00022044">
        <w:rPr>
          <w:noProof/>
          <w:sz w:val="22"/>
          <w:szCs w:val="22"/>
        </w:rPr>
        <w:t>IPB</w:t>
      </w:r>
      <w:r w:rsidR="00850563" w:rsidRPr="00022044">
        <w:rPr>
          <w:noProof/>
          <w:sz w:val="22"/>
          <w:szCs w:val="22"/>
        </w:rPr>
        <w:t xml:space="preserve"> to help determine </w:t>
      </w:r>
      <w:r w:rsidR="0059435D" w:rsidRPr="00022044">
        <w:rPr>
          <w:noProof/>
          <w:sz w:val="22"/>
          <w:szCs w:val="22"/>
        </w:rPr>
        <w:t>whether revisions</w:t>
      </w:r>
      <w:r w:rsidR="00644B62" w:rsidRPr="00022044">
        <w:rPr>
          <w:noProof/>
          <w:sz w:val="22"/>
          <w:szCs w:val="22"/>
        </w:rPr>
        <w:t xml:space="preserve"> may be appropriate.</w:t>
      </w:r>
    </w:p>
    <w:p w:rsidR="00DE42A7" w:rsidRPr="00022044" w:rsidRDefault="00DE42A7"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644B62" w:rsidRPr="00022044" w:rsidRDefault="00DE42A7"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r>
      <w:ins w:id="182" w:author="Author" w:date="2013-02-26T08:30:00Z">
        <w:r w:rsidRPr="00022044">
          <w:rPr>
            <w:noProof/>
            <w:sz w:val="22"/>
            <w:szCs w:val="22"/>
          </w:rPr>
          <w:t>e</w:t>
        </w:r>
      </w:ins>
      <w:r w:rsidRPr="00022044">
        <w:rPr>
          <w:noProof/>
          <w:sz w:val="22"/>
          <w:szCs w:val="22"/>
        </w:rPr>
        <w:t>.</w:t>
      </w:r>
      <w:r w:rsidRPr="00022044">
        <w:rPr>
          <w:noProof/>
          <w:sz w:val="22"/>
          <w:szCs w:val="22"/>
        </w:rPr>
        <w:tab/>
        <w:t xml:space="preserve">The </w:t>
      </w:r>
      <w:ins w:id="183" w:author="Author" w:date="2013-02-26T08:30:00Z">
        <w:r w:rsidRPr="00022044">
          <w:rPr>
            <w:noProof/>
            <w:sz w:val="22"/>
            <w:szCs w:val="22"/>
          </w:rPr>
          <w:t>annual cROP Self-Assessment discussed</w:t>
        </w:r>
      </w:ins>
      <w:r w:rsidRPr="00022044">
        <w:rPr>
          <w:noProof/>
          <w:sz w:val="22"/>
          <w:szCs w:val="22"/>
        </w:rPr>
        <w:t xml:space="preserve"> in IMC </w:t>
      </w:r>
      <w:ins w:id="184" w:author="Author" w:date="2013-02-26T08:30:00Z">
        <w:r w:rsidRPr="00022044">
          <w:rPr>
            <w:noProof/>
            <w:sz w:val="22"/>
            <w:szCs w:val="22"/>
          </w:rPr>
          <w:t xml:space="preserve">2522 “Construction </w:t>
        </w:r>
      </w:ins>
      <w:r w:rsidRPr="00022044">
        <w:rPr>
          <w:noProof/>
          <w:sz w:val="22"/>
          <w:szCs w:val="22"/>
        </w:rPr>
        <w:t xml:space="preserve">Reactor Oversight </w:t>
      </w:r>
      <w:ins w:id="185" w:author="Author" w:date="2013-02-26T08:30:00Z">
        <w:r w:rsidRPr="00022044">
          <w:rPr>
            <w:noProof/>
            <w:sz w:val="22"/>
            <w:szCs w:val="22"/>
          </w:rPr>
          <w:t xml:space="preserve">Process Self-Assessment </w:t>
        </w:r>
      </w:ins>
      <w:r w:rsidRPr="00022044">
        <w:rPr>
          <w:noProof/>
          <w:sz w:val="22"/>
          <w:szCs w:val="22"/>
        </w:rPr>
        <w:t>Program</w:t>
      </w:r>
      <w:ins w:id="186" w:author="Author" w:date="2013-02-26T08:30:00Z">
        <w:r w:rsidRPr="00022044">
          <w:rPr>
            <w:noProof/>
            <w:sz w:val="22"/>
            <w:szCs w:val="22"/>
          </w:rPr>
          <w:t>” directly addresses the need to consider ConE in reviewing IMCs or IPs for adequate scope, focus, and guidance.</w:t>
        </w:r>
        <w:r w:rsidRPr="00022044">
          <w:rPr>
            <w:noProof/>
            <w:sz w:val="22"/>
            <w:szCs w:val="22"/>
          </w:rPr>
          <w:tab/>
        </w:r>
        <w:r w:rsidR="00644B62" w:rsidRPr="00022044">
          <w:rPr>
            <w:noProof/>
            <w:sz w:val="22"/>
            <w:szCs w:val="22"/>
          </w:rPr>
          <w:t xml:space="preserve">  </w:t>
        </w:r>
      </w:ins>
    </w:p>
    <w:p w:rsidR="00225A76" w:rsidRPr="00022044" w:rsidRDefault="00D956C4"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00644B62" w:rsidRPr="00022044">
        <w:rPr>
          <w:noProof/>
          <w:sz w:val="22"/>
          <w:szCs w:val="22"/>
        </w:rPr>
        <w:tab/>
      </w:r>
    </w:p>
    <w:p w:rsidR="00632CCC" w:rsidRPr="00022044" w:rsidRDefault="00225A76"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r w:rsidRPr="00022044">
        <w:rPr>
          <w:noProof/>
          <w:sz w:val="22"/>
          <w:szCs w:val="22"/>
        </w:rPr>
        <w:t>07.04</w:t>
      </w:r>
      <w:r w:rsidRPr="00022044">
        <w:rPr>
          <w:rFonts w:eastAsiaTheme="minorEastAsia"/>
          <w:noProof/>
          <w:color w:val="auto"/>
          <w:sz w:val="22"/>
          <w:szCs w:val="22"/>
        </w:rPr>
        <w:tab/>
      </w:r>
      <w:r w:rsidRPr="00022044">
        <w:rPr>
          <w:noProof/>
          <w:sz w:val="22"/>
          <w:szCs w:val="22"/>
          <w:u w:val="single"/>
        </w:rPr>
        <w:t>Operating Experience in the Assessment Process</w:t>
      </w:r>
      <w:r w:rsidRPr="00022044">
        <w:rPr>
          <w:noProof/>
          <w:sz w:val="22"/>
          <w:szCs w:val="22"/>
        </w:rPr>
        <w:t>.</w:t>
      </w:r>
      <w:r w:rsidR="00632CCC" w:rsidRPr="00022044">
        <w:rPr>
          <w:noProof/>
          <w:sz w:val="22"/>
          <w:szCs w:val="22"/>
        </w:rPr>
        <w:t xml:space="preserve">  Regional offices are directed to consider </w:t>
      </w:r>
      <w:r w:rsidR="002E1F47" w:rsidRPr="00022044">
        <w:rPr>
          <w:noProof/>
          <w:sz w:val="22"/>
          <w:szCs w:val="22"/>
        </w:rPr>
        <w:t xml:space="preserve">OpE </w:t>
      </w:r>
      <w:r w:rsidR="00632CCC" w:rsidRPr="00022044">
        <w:rPr>
          <w:noProof/>
          <w:sz w:val="22"/>
          <w:szCs w:val="22"/>
        </w:rPr>
        <w:t>as part of the mid-cycle and end-of-cycle assessments discussed in IMC 0305, “Operating Reactor Assessment Program</w:t>
      </w:r>
      <w:ins w:id="187" w:author="Author" w:date="2013-02-26T08:30:00Z">
        <w:r w:rsidR="00632CCC" w:rsidRPr="00022044">
          <w:rPr>
            <w:noProof/>
            <w:sz w:val="22"/>
            <w:szCs w:val="22"/>
          </w:rPr>
          <w:t xml:space="preserve">”  </w:t>
        </w:r>
        <w:r w:rsidR="004A1D0B" w:rsidRPr="00022044">
          <w:rPr>
            <w:noProof/>
            <w:sz w:val="22"/>
            <w:szCs w:val="22"/>
          </w:rPr>
          <w:t>And IMC 2505, “Periodic Assessment of Construction Inspection Program Results.”</w:t>
        </w:r>
      </w:ins>
    </w:p>
    <w:p w:rsidR="00632CCC" w:rsidRPr="00022044" w:rsidRDefault="00632CCC"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pPr>
    </w:p>
    <w:p w:rsidR="00225C5B" w:rsidRPr="00022044" w:rsidRDefault="00225C5B"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a.</w:t>
      </w:r>
      <w:r w:rsidRPr="00022044">
        <w:rPr>
          <w:noProof/>
          <w:sz w:val="22"/>
          <w:szCs w:val="22"/>
        </w:rPr>
        <w:tab/>
      </w:r>
      <w:r w:rsidR="00632CCC" w:rsidRPr="00022044">
        <w:rPr>
          <w:noProof/>
          <w:sz w:val="22"/>
          <w:szCs w:val="22"/>
        </w:rPr>
        <w:t xml:space="preserve">During these reviews, </w:t>
      </w:r>
      <w:r w:rsidR="003D4C59" w:rsidRPr="00022044">
        <w:rPr>
          <w:noProof/>
          <w:sz w:val="22"/>
          <w:szCs w:val="22"/>
        </w:rPr>
        <w:t>r</w:t>
      </w:r>
      <w:r w:rsidR="00632CCC" w:rsidRPr="00022044">
        <w:rPr>
          <w:noProof/>
          <w:sz w:val="22"/>
          <w:szCs w:val="22"/>
        </w:rPr>
        <w:t xml:space="preserve">egionwide </w:t>
      </w:r>
      <w:r w:rsidR="002E1F47" w:rsidRPr="00022044">
        <w:rPr>
          <w:noProof/>
          <w:sz w:val="22"/>
          <w:szCs w:val="22"/>
        </w:rPr>
        <w:t xml:space="preserve">OpE </w:t>
      </w:r>
      <w:r w:rsidR="00632CCC" w:rsidRPr="00022044">
        <w:rPr>
          <w:noProof/>
          <w:sz w:val="22"/>
          <w:szCs w:val="22"/>
        </w:rPr>
        <w:t xml:space="preserve">and emerging trends should be evaluated to determine </w:t>
      </w:r>
      <w:r w:rsidR="003D4C59" w:rsidRPr="00022044">
        <w:rPr>
          <w:noProof/>
          <w:sz w:val="22"/>
          <w:szCs w:val="22"/>
        </w:rPr>
        <w:t>whether</w:t>
      </w:r>
      <w:r w:rsidR="00632CCC" w:rsidRPr="00022044">
        <w:rPr>
          <w:noProof/>
          <w:sz w:val="22"/>
          <w:szCs w:val="22"/>
        </w:rPr>
        <w:t xml:space="preserve"> any general areas of concern might be identified.  </w:t>
      </w:r>
      <w:r w:rsidR="003D4C59" w:rsidRPr="00022044">
        <w:rPr>
          <w:noProof/>
          <w:sz w:val="22"/>
          <w:szCs w:val="22"/>
        </w:rPr>
        <w:t>Before</w:t>
      </w:r>
      <w:r w:rsidR="00915C67" w:rsidRPr="00022044">
        <w:rPr>
          <w:noProof/>
          <w:sz w:val="22"/>
          <w:szCs w:val="22"/>
        </w:rPr>
        <w:t xml:space="preserve"> the mid-cycle and end-of-cycle assessments, R</w:t>
      </w:r>
      <w:r w:rsidR="00632CCC" w:rsidRPr="00022044">
        <w:rPr>
          <w:noProof/>
          <w:sz w:val="22"/>
          <w:szCs w:val="22"/>
        </w:rPr>
        <w:t xml:space="preserve">egional offices </w:t>
      </w:r>
      <w:r w:rsidR="00915C67" w:rsidRPr="00022044">
        <w:rPr>
          <w:noProof/>
          <w:sz w:val="22"/>
          <w:szCs w:val="22"/>
        </w:rPr>
        <w:t>are provided a Notable OpE report (prepared by IOEB</w:t>
      </w:r>
      <w:ins w:id="188" w:author="Author" w:date="2013-02-26T08:30:00Z">
        <w:r w:rsidR="004A1D0B" w:rsidRPr="00022044">
          <w:rPr>
            <w:noProof/>
            <w:sz w:val="22"/>
            <w:szCs w:val="22"/>
          </w:rPr>
          <w:t xml:space="preserve"> and CAEB</w:t>
        </w:r>
      </w:ins>
      <w:r w:rsidR="00915C67" w:rsidRPr="00022044">
        <w:rPr>
          <w:noProof/>
          <w:sz w:val="22"/>
          <w:szCs w:val="22"/>
        </w:rPr>
        <w:t>) that addresses the OpE events of concern and any trend over the previous 6</w:t>
      </w:r>
      <w:r w:rsidR="003D4C59" w:rsidRPr="00022044">
        <w:rPr>
          <w:noProof/>
          <w:sz w:val="22"/>
          <w:szCs w:val="22"/>
        </w:rPr>
        <w:t xml:space="preserve"> to </w:t>
      </w:r>
      <w:r w:rsidR="00915C67" w:rsidRPr="00022044">
        <w:rPr>
          <w:noProof/>
          <w:sz w:val="22"/>
          <w:szCs w:val="22"/>
        </w:rPr>
        <w:t>12 months.  If more specific information is ne</w:t>
      </w:r>
      <w:r w:rsidR="003D4C59" w:rsidRPr="00022044">
        <w:rPr>
          <w:noProof/>
          <w:sz w:val="22"/>
          <w:szCs w:val="22"/>
        </w:rPr>
        <w:t>cessary</w:t>
      </w:r>
      <w:r w:rsidR="00915C67" w:rsidRPr="00022044">
        <w:rPr>
          <w:noProof/>
          <w:sz w:val="22"/>
          <w:szCs w:val="22"/>
        </w:rPr>
        <w:t xml:space="preserve">, Regional offices </w:t>
      </w:r>
      <w:r w:rsidR="00632CCC" w:rsidRPr="00022044">
        <w:rPr>
          <w:noProof/>
          <w:sz w:val="22"/>
          <w:szCs w:val="22"/>
        </w:rPr>
        <w:t xml:space="preserve">should consider </w:t>
      </w:r>
      <w:r w:rsidR="00813838" w:rsidRPr="00022044">
        <w:rPr>
          <w:noProof/>
          <w:sz w:val="22"/>
          <w:szCs w:val="22"/>
        </w:rPr>
        <w:t xml:space="preserve">requesting </w:t>
      </w:r>
      <w:r w:rsidR="00632CCC" w:rsidRPr="00022044">
        <w:rPr>
          <w:noProof/>
          <w:sz w:val="22"/>
          <w:szCs w:val="22"/>
        </w:rPr>
        <w:t xml:space="preserve">assistance from </w:t>
      </w:r>
      <w:r w:rsidR="004D0981" w:rsidRPr="00022044">
        <w:rPr>
          <w:noProof/>
          <w:sz w:val="22"/>
          <w:szCs w:val="22"/>
        </w:rPr>
        <w:t>IOEB</w:t>
      </w:r>
      <w:r w:rsidR="00632CCC" w:rsidRPr="00022044">
        <w:rPr>
          <w:noProof/>
          <w:sz w:val="22"/>
          <w:szCs w:val="22"/>
        </w:rPr>
        <w:t>.</w:t>
      </w:r>
    </w:p>
    <w:p w:rsidR="004D0981" w:rsidRPr="00022044" w:rsidRDefault="00632CCC"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 xml:space="preserve"> </w:t>
      </w:r>
      <w:r w:rsidR="00225C5B" w:rsidRPr="00022044">
        <w:rPr>
          <w:noProof/>
          <w:sz w:val="22"/>
          <w:szCs w:val="22"/>
        </w:rPr>
        <w:tab/>
        <w:t>b.</w:t>
      </w:r>
      <w:r w:rsidR="00225C5B" w:rsidRPr="00022044">
        <w:rPr>
          <w:noProof/>
          <w:sz w:val="22"/>
          <w:szCs w:val="22"/>
        </w:rPr>
        <w:tab/>
      </w:r>
      <w:r w:rsidR="003D4C59" w:rsidRPr="00022044">
        <w:rPr>
          <w:noProof/>
          <w:sz w:val="22"/>
          <w:szCs w:val="22"/>
        </w:rPr>
        <w:t>The Region should use r</w:t>
      </w:r>
      <w:r w:rsidR="003A17AF" w:rsidRPr="00022044">
        <w:rPr>
          <w:noProof/>
          <w:sz w:val="22"/>
          <w:szCs w:val="22"/>
        </w:rPr>
        <w:t xml:space="preserve">elevant </w:t>
      </w:r>
      <w:r w:rsidR="007D4960" w:rsidRPr="00022044">
        <w:rPr>
          <w:noProof/>
          <w:sz w:val="22"/>
          <w:szCs w:val="22"/>
        </w:rPr>
        <w:t>OpE</w:t>
      </w:r>
      <w:r w:rsidR="003A17AF" w:rsidRPr="00022044">
        <w:rPr>
          <w:noProof/>
          <w:sz w:val="22"/>
          <w:szCs w:val="22"/>
        </w:rPr>
        <w:t xml:space="preserve">, current OpESSs, </w:t>
      </w:r>
      <w:r w:rsidRPr="00022044">
        <w:rPr>
          <w:noProof/>
          <w:sz w:val="22"/>
          <w:szCs w:val="22"/>
        </w:rPr>
        <w:t xml:space="preserve">and emerging trends to inform </w:t>
      </w:r>
      <w:r w:rsidR="00813838" w:rsidRPr="00022044">
        <w:rPr>
          <w:noProof/>
          <w:sz w:val="22"/>
          <w:szCs w:val="22"/>
        </w:rPr>
        <w:t xml:space="preserve">inspection planning and </w:t>
      </w:r>
      <w:r w:rsidRPr="00022044">
        <w:rPr>
          <w:noProof/>
          <w:sz w:val="22"/>
          <w:szCs w:val="22"/>
        </w:rPr>
        <w:t>the selection of focused inspection samples.</w:t>
      </w:r>
    </w:p>
    <w:p w:rsidR="004D0981"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4D0981"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r w:rsidRPr="00022044">
        <w:rPr>
          <w:noProof/>
          <w:sz w:val="22"/>
          <w:szCs w:val="22"/>
        </w:rPr>
        <w:tab/>
        <w:t>c.</w:t>
      </w:r>
      <w:r w:rsidRPr="00022044">
        <w:rPr>
          <w:noProof/>
          <w:sz w:val="22"/>
          <w:szCs w:val="22"/>
        </w:rPr>
        <w:tab/>
      </w:r>
      <w:r w:rsidR="00632CCC" w:rsidRPr="00022044">
        <w:rPr>
          <w:noProof/>
          <w:sz w:val="22"/>
          <w:szCs w:val="22"/>
        </w:rPr>
        <w:t>Any areas of concern</w:t>
      </w:r>
      <w:r w:rsidRPr="00022044">
        <w:rPr>
          <w:noProof/>
          <w:sz w:val="22"/>
          <w:szCs w:val="22"/>
        </w:rPr>
        <w:t xml:space="preserve"> identified during the mid-cycle and end-of-cycle assessments should be communicated to </w:t>
      </w:r>
      <w:r w:rsidR="003D4C59" w:rsidRPr="00022044">
        <w:rPr>
          <w:noProof/>
          <w:sz w:val="22"/>
          <w:szCs w:val="22"/>
        </w:rPr>
        <w:t>NRR/</w:t>
      </w:r>
      <w:r w:rsidRPr="00022044">
        <w:rPr>
          <w:noProof/>
          <w:sz w:val="22"/>
          <w:szCs w:val="22"/>
        </w:rPr>
        <w:t>DIRS</w:t>
      </w:r>
      <w:r w:rsidR="003D4C59" w:rsidRPr="00022044">
        <w:rPr>
          <w:noProof/>
          <w:sz w:val="22"/>
          <w:szCs w:val="22"/>
        </w:rPr>
        <w:t xml:space="preserve"> </w:t>
      </w:r>
      <w:ins w:id="189" w:author="Author" w:date="2013-02-26T08:30:00Z">
        <w:r w:rsidR="004A1D0B" w:rsidRPr="00022044">
          <w:rPr>
            <w:noProof/>
            <w:sz w:val="22"/>
            <w:szCs w:val="22"/>
          </w:rPr>
          <w:t xml:space="preserve">and/or NRO/DCIP </w:t>
        </w:r>
      </w:ins>
      <w:r w:rsidR="003D4C59" w:rsidRPr="00022044">
        <w:rPr>
          <w:noProof/>
          <w:sz w:val="22"/>
          <w:szCs w:val="22"/>
        </w:rPr>
        <w:t>as follows:</w:t>
      </w:r>
    </w:p>
    <w:p w:rsidR="004D0981"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4D0981"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1.</w:t>
      </w:r>
      <w:r w:rsidRPr="00022044">
        <w:rPr>
          <w:noProof/>
          <w:sz w:val="22"/>
          <w:szCs w:val="22"/>
        </w:rPr>
        <w:tab/>
        <w:t>Issues</w:t>
      </w:r>
      <w:r w:rsidR="003D4C59" w:rsidRPr="00022044">
        <w:rPr>
          <w:noProof/>
          <w:sz w:val="22"/>
          <w:szCs w:val="22"/>
        </w:rPr>
        <w:t xml:space="preserve"> or </w:t>
      </w:r>
      <w:r w:rsidRPr="00022044">
        <w:rPr>
          <w:noProof/>
          <w:sz w:val="22"/>
          <w:szCs w:val="22"/>
        </w:rPr>
        <w:t xml:space="preserve">concerns associated with OpE should be communicated to IOEB </w:t>
      </w:r>
      <w:ins w:id="190" w:author="Author" w:date="2013-02-26T08:30:00Z">
        <w:r w:rsidR="004A1D0B" w:rsidRPr="00022044">
          <w:rPr>
            <w:noProof/>
            <w:sz w:val="22"/>
            <w:szCs w:val="22"/>
          </w:rPr>
          <w:t xml:space="preserve">and/or CAEB </w:t>
        </w:r>
      </w:ins>
      <w:r w:rsidR="003D4C59" w:rsidRPr="00022044">
        <w:rPr>
          <w:noProof/>
          <w:sz w:val="22"/>
          <w:szCs w:val="22"/>
        </w:rPr>
        <w:t>through</w:t>
      </w:r>
      <w:r w:rsidRPr="00022044">
        <w:rPr>
          <w:noProof/>
          <w:sz w:val="22"/>
          <w:szCs w:val="22"/>
        </w:rPr>
        <w:t xml:space="preserve"> the Regional OpE</w:t>
      </w:r>
      <w:ins w:id="191" w:author="Author" w:date="2013-02-26T08:30:00Z">
        <w:r w:rsidR="004A1D0B" w:rsidRPr="00022044">
          <w:rPr>
            <w:noProof/>
            <w:sz w:val="22"/>
            <w:szCs w:val="22"/>
          </w:rPr>
          <w:t>/ConE</w:t>
        </w:r>
        <w:r w:rsidRPr="00022044">
          <w:rPr>
            <w:noProof/>
            <w:sz w:val="22"/>
            <w:szCs w:val="22"/>
          </w:rPr>
          <w:t xml:space="preserve"> </w:t>
        </w:r>
        <w:r w:rsidR="003D4C59" w:rsidRPr="00022044">
          <w:rPr>
            <w:noProof/>
            <w:sz w:val="22"/>
            <w:szCs w:val="22"/>
          </w:rPr>
          <w:t>c</w:t>
        </w:r>
        <w:r w:rsidRPr="00022044">
          <w:rPr>
            <w:noProof/>
            <w:sz w:val="22"/>
            <w:szCs w:val="22"/>
          </w:rPr>
          <w:t>oordinator</w:t>
        </w:r>
        <w:r w:rsidR="004A1D0B" w:rsidRPr="00022044">
          <w:rPr>
            <w:noProof/>
            <w:sz w:val="22"/>
            <w:szCs w:val="22"/>
          </w:rPr>
          <w:t>s</w:t>
        </w:r>
      </w:ins>
      <w:r w:rsidRPr="00022044">
        <w:rPr>
          <w:noProof/>
          <w:sz w:val="22"/>
          <w:szCs w:val="22"/>
        </w:rPr>
        <w:t>.</w:t>
      </w:r>
      <w:r w:rsidRPr="00022044">
        <w:rPr>
          <w:noProof/>
          <w:sz w:val="22"/>
          <w:szCs w:val="22"/>
        </w:rPr>
        <w:tab/>
      </w:r>
    </w:p>
    <w:p w:rsidR="004D0981"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noProof/>
          <w:sz w:val="22"/>
          <w:szCs w:val="22"/>
        </w:rPr>
      </w:pPr>
    </w:p>
    <w:p w:rsidR="008705C0" w:rsidRPr="00022044" w:rsidRDefault="004D0981" w:rsidP="0078541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noProof/>
          <w:sz w:val="22"/>
          <w:szCs w:val="22"/>
        </w:rPr>
      </w:pPr>
      <w:r w:rsidRPr="00022044">
        <w:rPr>
          <w:noProof/>
          <w:sz w:val="22"/>
          <w:szCs w:val="22"/>
        </w:rPr>
        <w:tab/>
      </w:r>
      <w:r w:rsidRPr="00022044">
        <w:rPr>
          <w:noProof/>
          <w:sz w:val="22"/>
          <w:szCs w:val="22"/>
        </w:rPr>
        <w:tab/>
        <w:t>2.</w:t>
      </w:r>
      <w:r w:rsidRPr="00022044">
        <w:rPr>
          <w:noProof/>
          <w:sz w:val="22"/>
          <w:szCs w:val="22"/>
        </w:rPr>
        <w:tab/>
        <w:t>Issues</w:t>
      </w:r>
      <w:r w:rsidR="003D4C59" w:rsidRPr="00022044">
        <w:rPr>
          <w:noProof/>
          <w:sz w:val="22"/>
          <w:szCs w:val="22"/>
        </w:rPr>
        <w:t xml:space="preserve"> or </w:t>
      </w:r>
      <w:r w:rsidRPr="00022044">
        <w:rPr>
          <w:noProof/>
          <w:sz w:val="22"/>
          <w:szCs w:val="22"/>
        </w:rPr>
        <w:t xml:space="preserve">concerns associated with </w:t>
      </w:r>
      <w:r w:rsidR="00632CCC" w:rsidRPr="00022044">
        <w:rPr>
          <w:noProof/>
          <w:sz w:val="22"/>
          <w:szCs w:val="22"/>
        </w:rPr>
        <w:t xml:space="preserve">the ROP </w:t>
      </w:r>
      <w:r w:rsidRPr="00022044">
        <w:rPr>
          <w:noProof/>
          <w:sz w:val="22"/>
          <w:szCs w:val="22"/>
        </w:rPr>
        <w:t xml:space="preserve">or </w:t>
      </w:r>
      <w:ins w:id="192" w:author="Author" w:date="2013-02-26T08:30:00Z">
        <w:r w:rsidR="0006532C" w:rsidRPr="00022044">
          <w:rPr>
            <w:noProof/>
            <w:sz w:val="22"/>
            <w:szCs w:val="22"/>
          </w:rPr>
          <w:t xml:space="preserve">cROP and their associated </w:t>
        </w:r>
      </w:ins>
      <w:r w:rsidRPr="00022044">
        <w:rPr>
          <w:noProof/>
          <w:sz w:val="22"/>
          <w:szCs w:val="22"/>
        </w:rPr>
        <w:t xml:space="preserve">program documents </w:t>
      </w:r>
      <w:r w:rsidR="00632CCC" w:rsidRPr="00022044">
        <w:rPr>
          <w:noProof/>
          <w:sz w:val="22"/>
          <w:szCs w:val="22"/>
        </w:rPr>
        <w:t xml:space="preserve">should be communicated </w:t>
      </w:r>
      <w:r w:rsidR="003D4C59" w:rsidRPr="00022044">
        <w:rPr>
          <w:noProof/>
          <w:sz w:val="22"/>
          <w:szCs w:val="22"/>
        </w:rPr>
        <w:t>through</w:t>
      </w:r>
      <w:r w:rsidR="00632CCC" w:rsidRPr="00022044">
        <w:rPr>
          <w:noProof/>
          <w:sz w:val="22"/>
          <w:szCs w:val="22"/>
        </w:rPr>
        <w:t xml:space="preserve"> the</w:t>
      </w:r>
      <w:r w:rsidR="0006532C" w:rsidRPr="00022044">
        <w:rPr>
          <w:noProof/>
          <w:sz w:val="22"/>
          <w:szCs w:val="22"/>
        </w:rPr>
        <w:t xml:space="preserve"> </w:t>
      </w:r>
      <w:ins w:id="193" w:author="Author" w:date="2013-02-26T08:30:00Z">
        <w:r w:rsidR="0006532C" w:rsidRPr="00022044">
          <w:rPr>
            <w:noProof/>
            <w:sz w:val="22"/>
            <w:szCs w:val="22"/>
          </w:rPr>
          <w:t>appropriate</w:t>
        </w:r>
        <w:r w:rsidR="00632CCC" w:rsidRPr="00022044">
          <w:rPr>
            <w:noProof/>
            <w:sz w:val="22"/>
            <w:szCs w:val="22"/>
          </w:rPr>
          <w:t xml:space="preserve"> </w:t>
        </w:r>
      </w:ins>
      <w:r w:rsidR="00632CCC" w:rsidRPr="00022044">
        <w:rPr>
          <w:noProof/>
          <w:sz w:val="22"/>
          <w:szCs w:val="22"/>
        </w:rPr>
        <w:t>ROP</w:t>
      </w:r>
      <w:ins w:id="194" w:author="Author" w:date="2013-02-26T08:30:00Z">
        <w:r w:rsidR="00632CCC" w:rsidRPr="00022044">
          <w:rPr>
            <w:noProof/>
            <w:sz w:val="22"/>
            <w:szCs w:val="22"/>
          </w:rPr>
          <w:t xml:space="preserve"> </w:t>
        </w:r>
        <w:r w:rsidR="0006532C" w:rsidRPr="00022044">
          <w:rPr>
            <w:noProof/>
            <w:sz w:val="22"/>
            <w:szCs w:val="22"/>
          </w:rPr>
          <w:t>or cROP</w:t>
        </w:r>
      </w:ins>
      <w:r w:rsidR="0006532C" w:rsidRPr="00022044">
        <w:rPr>
          <w:noProof/>
          <w:sz w:val="22"/>
          <w:szCs w:val="22"/>
        </w:rPr>
        <w:t xml:space="preserve"> </w:t>
      </w:r>
      <w:r w:rsidR="00632CCC" w:rsidRPr="00022044">
        <w:rPr>
          <w:noProof/>
          <w:sz w:val="22"/>
          <w:szCs w:val="22"/>
        </w:rPr>
        <w:t xml:space="preserve">feedback </w:t>
      </w:r>
      <w:ins w:id="195" w:author="Author" w:date="2013-02-26T08:30:00Z">
        <w:r w:rsidR="00632CCC" w:rsidRPr="00022044">
          <w:rPr>
            <w:noProof/>
            <w:sz w:val="22"/>
            <w:szCs w:val="22"/>
          </w:rPr>
          <w:t>process</w:t>
        </w:r>
        <w:r w:rsidR="0006532C" w:rsidRPr="00022044">
          <w:rPr>
            <w:noProof/>
            <w:sz w:val="22"/>
            <w:szCs w:val="22"/>
          </w:rPr>
          <w:t>es</w:t>
        </w:r>
      </w:ins>
      <w:r w:rsidR="00632CCC" w:rsidRPr="00022044">
        <w:rPr>
          <w:noProof/>
          <w:sz w:val="22"/>
          <w:szCs w:val="22"/>
        </w:rPr>
        <w:t xml:space="preserve">.  </w:t>
      </w:r>
    </w:p>
    <w:p w:rsidR="008E0522" w:rsidRPr="00022044" w:rsidRDefault="008E052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25A76" w:rsidRPr="00022044" w:rsidRDefault="00225A76"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E1AC9" w:rsidRPr="00022044" w:rsidRDefault="003D4C59" w:rsidP="00785418">
      <w:pPr>
        <w:pStyle w:val="Heading1"/>
        <w:rPr>
          <w:sz w:val="22"/>
          <w:szCs w:val="22"/>
        </w:rPr>
      </w:pPr>
      <w:bookmarkStart w:id="196" w:name="_Toc274125255"/>
      <w:r w:rsidRPr="00022044">
        <w:rPr>
          <w:sz w:val="22"/>
          <w:szCs w:val="22"/>
        </w:rPr>
        <w:t>2523</w:t>
      </w:r>
      <w:r w:rsidR="005C204F" w:rsidRPr="00022044">
        <w:rPr>
          <w:sz w:val="22"/>
          <w:szCs w:val="22"/>
        </w:rPr>
        <w:t>-</w:t>
      </w:r>
      <w:r w:rsidR="00225A76" w:rsidRPr="00022044">
        <w:rPr>
          <w:sz w:val="22"/>
          <w:szCs w:val="22"/>
        </w:rPr>
        <w:t>08</w:t>
      </w:r>
      <w:r w:rsidR="005C204F" w:rsidRPr="00022044">
        <w:rPr>
          <w:sz w:val="22"/>
          <w:szCs w:val="22"/>
        </w:rPr>
        <w:tab/>
      </w:r>
      <w:r w:rsidR="00AE1AC9" w:rsidRPr="00022044">
        <w:rPr>
          <w:sz w:val="22"/>
          <w:szCs w:val="22"/>
        </w:rPr>
        <w:t>REFERENCES</w:t>
      </w:r>
      <w:bookmarkEnd w:id="196"/>
    </w:p>
    <w:p w:rsidR="00AE1AC9" w:rsidRPr="00022044" w:rsidRDefault="00AE1AC9"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025C" w:rsidRPr="00022044" w:rsidRDefault="00C402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noProof/>
          <w:sz w:val="22"/>
          <w:szCs w:val="22"/>
        </w:rPr>
        <w:t>IMC 0040, “Preparing, Revising, and Issuing Documents for the NRC Inspection Manual”</w:t>
      </w:r>
    </w:p>
    <w:p w:rsidR="00C4025C" w:rsidRPr="00022044" w:rsidRDefault="00C4025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022044" w:rsidRDefault="00796C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IMC 0305, “Operating Reactor Assessment Program”</w:t>
      </w:r>
    </w:p>
    <w:p w:rsidR="004A2151" w:rsidRPr="00022044"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F6D31" w:rsidRPr="00022044" w:rsidRDefault="008F6D3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noProof/>
          <w:sz w:val="22"/>
          <w:szCs w:val="22"/>
        </w:rPr>
        <w:t>IMC 0307, Appendix B, “ROP Realignment Process”</w:t>
      </w:r>
    </w:p>
    <w:p w:rsidR="008F6D31" w:rsidRPr="00022044" w:rsidRDefault="008F6D3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022044"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 xml:space="preserve">IMC 0350, “Oversight of Reactor Facilities in Shutdown Condition </w:t>
      </w:r>
      <w:r w:rsidR="003D4C59" w:rsidRPr="00022044">
        <w:rPr>
          <w:sz w:val="22"/>
          <w:szCs w:val="22"/>
        </w:rPr>
        <w:t>d</w:t>
      </w:r>
      <w:r w:rsidRPr="00022044">
        <w:rPr>
          <w:sz w:val="22"/>
          <w:szCs w:val="22"/>
        </w:rPr>
        <w:t xml:space="preserve">ue </w:t>
      </w:r>
      <w:r w:rsidR="003D4C59" w:rsidRPr="00022044">
        <w:rPr>
          <w:sz w:val="22"/>
          <w:szCs w:val="22"/>
        </w:rPr>
        <w:t>t</w:t>
      </w:r>
      <w:r w:rsidRPr="00022044">
        <w:rPr>
          <w:sz w:val="22"/>
          <w:szCs w:val="22"/>
        </w:rPr>
        <w:t>o Significant Performance and/or Operational Concerns”</w:t>
      </w:r>
    </w:p>
    <w:p w:rsidR="004A2151" w:rsidRPr="00022044"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C6798" w:rsidRPr="00022044" w:rsidRDefault="003C679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IMC 0612, “Power Reactor Inspection Reports”</w:t>
      </w:r>
    </w:p>
    <w:p w:rsidR="003C6798" w:rsidRPr="00022044" w:rsidRDefault="003C6798"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022044"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IMC 0801, “Reactor Oversight Process Feedback Program”</w:t>
      </w:r>
    </w:p>
    <w:p w:rsidR="004A2151" w:rsidRPr="00022044"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F000D" w:rsidRPr="00022044" w:rsidRDefault="005F000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IMC 0970, “Potentially Generic Items Identified by Regional Offices”</w:t>
      </w:r>
    </w:p>
    <w:p w:rsidR="005F000D" w:rsidRPr="00022044" w:rsidRDefault="005F000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60709" w:rsidRDefault="004A1D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noProof/>
          <w:sz w:val="22"/>
          <w:szCs w:val="22"/>
        </w:rPr>
        <w:sectPr w:rsidR="00860709" w:rsidSect="00785418">
          <w:pgSz w:w="12240" w:h="15840" w:code="1"/>
          <w:pgMar w:top="1080" w:right="1440" w:bottom="720" w:left="1440" w:header="1440" w:footer="1440" w:gutter="0"/>
          <w:cols w:space="720"/>
          <w:docGrid w:linePitch="326"/>
        </w:sectPr>
      </w:pPr>
      <w:ins w:id="197" w:author="Author" w:date="2013-02-26T08:30:00Z">
        <w:r w:rsidRPr="00022044">
          <w:rPr>
            <w:noProof/>
            <w:sz w:val="22"/>
            <w:szCs w:val="22"/>
          </w:rPr>
          <w:t>IMC 2505, “</w:t>
        </w:r>
        <w:r w:rsidRPr="00022044">
          <w:rPr>
            <w:sz w:val="22"/>
            <w:szCs w:val="22"/>
          </w:rPr>
          <w:t>Periodic Assessment of Construction Inspection Program Results</w:t>
        </w:r>
        <w:r w:rsidRPr="00022044">
          <w:rPr>
            <w:noProof/>
            <w:sz w:val="22"/>
            <w:szCs w:val="22"/>
          </w:rPr>
          <w:t>”</w:t>
        </w:r>
      </w:ins>
    </w:p>
    <w:p w:rsidR="004A1D0B" w:rsidRPr="00022044" w:rsidRDefault="004A1D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8" w:author="Author" w:date="2013-02-26T08:30:00Z"/>
          <w:sz w:val="22"/>
          <w:szCs w:val="22"/>
        </w:rPr>
      </w:pPr>
    </w:p>
    <w:p w:rsidR="004A1D0B" w:rsidRPr="00022044" w:rsidRDefault="004A1D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 w:author="Author" w:date="2013-02-26T08:30:00Z"/>
          <w:sz w:val="22"/>
          <w:szCs w:val="22"/>
        </w:rPr>
      </w:pPr>
      <w:ins w:id="200" w:author="Author" w:date="2013-02-26T08:30:00Z">
        <w:r w:rsidRPr="00022044">
          <w:rPr>
            <w:sz w:val="22"/>
            <w:szCs w:val="22"/>
          </w:rPr>
          <w:t>IMC 2507, “Construction Inspection Program: Vendor Inspections”</w:t>
        </w:r>
      </w:ins>
    </w:p>
    <w:p w:rsidR="004A1D0B" w:rsidRPr="00022044" w:rsidRDefault="004A1D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Author" w:date="2013-02-26T08:30:00Z"/>
          <w:sz w:val="22"/>
          <w:szCs w:val="22"/>
        </w:rPr>
      </w:pPr>
    </w:p>
    <w:p w:rsidR="004A2151" w:rsidRDefault="004A215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022044">
        <w:rPr>
          <w:color w:val="auto"/>
          <w:sz w:val="22"/>
          <w:szCs w:val="22"/>
        </w:rPr>
        <w:t>IMC 2515, “Light-Water Reactor Inspection Program – Operations Phase”</w:t>
      </w:r>
    </w:p>
    <w:p w:rsidR="00991B6F" w:rsidRPr="00022044" w:rsidRDefault="00991B6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DE42A7" w:rsidRPr="00022044" w:rsidRDefault="00DE42A7"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2" w:author="Author" w:date="2013-02-26T08:30:00Z"/>
          <w:color w:val="auto"/>
          <w:sz w:val="22"/>
          <w:szCs w:val="22"/>
        </w:rPr>
      </w:pPr>
      <w:ins w:id="203" w:author="Author" w:date="2013-02-26T08:30:00Z">
        <w:r w:rsidRPr="00022044">
          <w:rPr>
            <w:color w:val="auto"/>
            <w:sz w:val="22"/>
            <w:szCs w:val="22"/>
          </w:rPr>
          <w:t>IMC 2522, “Construction Reactor Oversight Process Self-Assessment Program”</w:t>
        </w:r>
      </w:ins>
    </w:p>
    <w:p w:rsidR="00C843B2" w:rsidRPr="00022044" w:rsidRDefault="00C843B2"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4" w:author="Author" w:date="2013-02-26T08:30:00Z"/>
          <w:color w:val="auto"/>
          <w:sz w:val="22"/>
          <w:szCs w:val="22"/>
        </w:rPr>
      </w:pPr>
    </w:p>
    <w:p w:rsidR="009B2DA3" w:rsidRPr="00022044" w:rsidRDefault="009B2DA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MD 8.</w:t>
      </w:r>
      <w:r w:rsidR="00796C0B" w:rsidRPr="00022044">
        <w:rPr>
          <w:sz w:val="22"/>
          <w:szCs w:val="22"/>
        </w:rPr>
        <w:t>7</w:t>
      </w:r>
      <w:r w:rsidRPr="00022044">
        <w:rPr>
          <w:sz w:val="22"/>
          <w:szCs w:val="22"/>
        </w:rPr>
        <w:t>, “</w:t>
      </w:r>
      <w:r w:rsidR="00796C0B" w:rsidRPr="00022044">
        <w:rPr>
          <w:sz w:val="22"/>
          <w:szCs w:val="22"/>
        </w:rPr>
        <w:t>Reactor Operating Experience Program</w:t>
      </w:r>
      <w:r w:rsidRPr="00022044">
        <w:rPr>
          <w:sz w:val="22"/>
          <w:szCs w:val="22"/>
        </w:rPr>
        <w:t>”</w:t>
      </w:r>
    </w:p>
    <w:p w:rsidR="005F000D" w:rsidRPr="00022044" w:rsidRDefault="005F000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F000D" w:rsidRPr="00022044" w:rsidRDefault="005F000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LIC-401</w:t>
      </w:r>
      <w:ins w:id="205" w:author="Author" w:date="2013-02-26T08:30:00Z">
        <w:r w:rsidR="002D65F3" w:rsidRPr="00022044">
          <w:rPr>
            <w:sz w:val="22"/>
            <w:szCs w:val="22"/>
          </w:rPr>
          <w:t xml:space="preserve"> and REG-112</w:t>
        </w:r>
      </w:ins>
      <w:r w:rsidRPr="00022044">
        <w:rPr>
          <w:sz w:val="22"/>
          <w:szCs w:val="22"/>
        </w:rPr>
        <w:t>, “NRR</w:t>
      </w:r>
      <w:ins w:id="206" w:author="Author" w:date="2013-02-26T08:30:00Z">
        <w:r w:rsidR="002D65F3" w:rsidRPr="00022044">
          <w:rPr>
            <w:sz w:val="22"/>
            <w:szCs w:val="22"/>
          </w:rPr>
          <w:t>-NRO</w:t>
        </w:r>
      </w:ins>
      <w:r w:rsidRPr="00022044">
        <w:rPr>
          <w:sz w:val="22"/>
          <w:szCs w:val="22"/>
        </w:rPr>
        <w:t xml:space="preserve"> Reactor Operating Experience Program”</w:t>
      </w:r>
    </w:p>
    <w:p w:rsidR="00607F85" w:rsidRPr="00022044" w:rsidRDefault="00607F85"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7F85" w:rsidRPr="00022044" w:rsidRDefault="00607F85"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22044">
        <w:rPr>
          <w:sz w:val="22"/>
          <w:szCs w:val="22"/>
        </w:rPr>
        <w:t>NRR OI LIC-503, “Generic Communications Affecting Nuclear Reactor Licensees”</w:t>
      </w:r>
    </w:p>
    <w:p w:rsidR="00DF060B" w:rsidRPr="00022044" w:rsidRDefault="00DF06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F060B" w:rsidRPr="00022044" w:rsidRDefault="00A67E81"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hyperlink r:id="rId30" w:history="1">
        <w:r w:rsidR="00DF060B" w:rsidRPr="00022044">
          <w:rPr>
            <w:rStyle w:val="Hyperlink"/>
            <w:noProof/>
            <w:sz w:val="22"/>
            <w:szCs w:val="22"/>
          </w:rPr>
          <w:t>Reactor OpE Information Gateway</w:t>
        </w:r>
      </w:hyperlink>
      <w:r w:rsidR="00DF060B" w:rsidRPr="00022044">
        <w:rPr>
          <w:sz w:val="22"/>
          <w:szCs w:val="22"/>
        </w:rPr>
        <w:t xml:space="preserve"> (</w:t>
      </w:r>
      <w:r w:rsidR="003D4C59" w:rsidRPr="00022044">
        <w:rPr>
          <w:sz w:val="22"/>
          <w:szCs w:val="22"/>
        </w:rPr>
        <w:t xml:space="preserve">This </w:t>
      </w:r>
      <w:r w:rsidR="00DF060B" w:rsidRPr="00022044">
        <w:rPr>
          <w:sz w:val="22"/>
          <w:szCs w:val="22"/>
        </w:rPr>
        <w:t xml:space="preserve">NRC internal website contains </w:t>
      </w:r>
      <w:r w:rsidR="00DF060B" w:rsidRPr="00022044">
        <w:rPr>
          <w:noProof/>
          <w:sz w:val="22"/>
          <w:szCs w:val="22"/>
        </w:rPr>
        <w:t>preliminary, predecisional information</w:t>
      </w:r>
      <w:r w:rsidR="00DF060B" w:rsidRPr="00022044">
        <w:rPr>
          <w:sz w:val="22"/>
          <w:szCs w:val="22"/>
        </w:rPr>
        <w:t>)</w:t>
      </w:r>
    </w:p>
    <w:p w:rsidR="00DF060B" w:rsidRPr="00022044" w:rsidRDefault="00DF060B"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2DA3" w:rsidRPr="00022044" w:rsidRDefault="009B2DA3"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C204F" w:rsidRPr="00022044" w:rsidRDefault="005C204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C204F" w:rsidRPr="00022044" w:rsidRDefault="005C204F"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022044">
        <w:rPr>
          <w:sz w:val="22"/>
          <w:szCs w:val="22"/>
        </w:rPr>
        <w:t>END</w:t>
      </w:r>
    </w:p>
    <w:p w:rsidR="00DB4E83" w:rsidRPr="00022044" w:rsidRDefault="00DB4E83" w:rsidP="00785418">
      <w:pPr>
        <w:autoSpaceDE/>
        <w:autoSpaceDN/>
        <w:adjustRightInd/>
        <w:rPr>
          <w:color w:val="auto"/>
          <w:sz w:val="22"/>
          <w:szCs w:val="22"/>
        </w:rPr>
      </w:pPr>
    </w:p>
    <w:p w:rsidR="00DB4E83" w:rsidRPr="00022044" w:rsidRDefault="00DB4E83" w:rsidP="00785418">
      <w:pPr>
        <w:autoSpaceDE/>
        <w:autoSpaceDN/>
        <w:adjustRightInd/>
        <w:rPr>
          <w:b/>
          <w:color w:val="auto"/>
          <w:sz w:val="22"/>
          <w:szCs w:val="22"/>
        </w:rPr>
        <w:sectPr w:rsidR="00DB4E83" w:rsidRPr="00022044" w:rsidSect="00785418">
          <w:pgSz w:w="12240" w:h="15840" w:code="1"/>
          <w:pgMar w:top="1080" w:right="1440" w:bottom="720" w:left="1440" w:header="1440" w:footer="1440" w:gutter="0"/>
          <w:cols w:space="720"/>
          <w:docGrid w:linePitch="326"/>
        </w:sectPr>
      </w:pPr>
    </w:p>
    <w:p w:rsidR="006F5CEC" w:rsidRPr="00022044" w:rsidRDefault="006F5CE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022044">
        <w:rPr>
          <w:color w:val="auto"/>
          <w:sz w:val="22"/>
          <w:szCs w:val="22"/>
        </w:rPr>
        <w:lastRenderedPageBreak/>
        <w:t>ATTACHMENT</w:t>
      </w:r>
      <w:r w:rsidR="001C1875" w:rsidRPr="00022044">
        <w:rPr>
          <w:color w:val="auto"/>
          <w:sz w:val="22"/>
          <w:szCs w:val="22"/>
        </w:rPr>
        <w:t xml:space="preserve"> 1</w:t>
      </w:r>
    </w:p>
    <w:p w:rsidR="006F5CEC" w:rsidRPr="00022044" w:rsidRDefault="006F5CE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p>
    <w:p w:rsidR="006F5CEC" w:rsidRPr="00022044" w:rsidRDefault="006F5CEC"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022044">
        <w:rPr>
          <w:color w:val="auto"/>
          <w:sz w:val="22"/>
          <w:szCs w:val="22"/>
        </w:rPr>
        <w:t>Revision History for IMC</w:t>
      </w:r>
      <w:r w:rsidR="00142E57" w:rsidRPr="00022044">
        <w:rPr>
          <w:color w:val="auto"/>
          <w:sz w:val="22"/>
          <w:szCs w:val="22"/>
        </w:rPr>
        <w:t> </w:t>
      </w:r>
      <w:r w:rsidR="00796C0B" w:rsidRPr="00022044">
        <w:rPr>
          <w:color w:val="auto"/>
          <w:sz w:val="22"/>
          <w:szCs w:val="22"/>
        </w:rPr>
        <w:t>2523</w:t>
      </w:r>
    </w:p>
    <w:p w:rsidR="006F5CEC" w:rsidRPr="00022044" w:rsidRDefault="006F5CEC" w:rsidP="00785418">
      <w:pPr>
        <w:rPr>
          <w:color w:val="auto"/>
          <w:sz w:val="22"/>
          <w:szCs w:val="22"/>
        </w:rPr>
      </w:pPr>
    </w:p>
    <w:tbl>
      <w:tblPr>
        <w:tblW w:w="13050" w:type="dxa"/>
        <w:tblInd w:w="100" w:type="dxa"/>
        <w:tblLayout w:type="fixed"/>
        <w:tblCellMar>
          <w:left w:w="100" w:type="dxa"/>
          <w:right w:w="100" w:type="dxa"/>
        </w:tblCellMar>
        <w:tblLook w:val="0000"/>
      </w:tblPr>
      <w:tblGrid>
        <w:gridCol w:w="1620"/>
        <w:gridCol w:w="1980"/>
        <w:gridCol w:w="4860"/>
        <w:gridCol w:w="2430"/>
        <w:gridCol w:w="2160"/>
      </w:tblGrid>
      <w:tr w:rsidR="00022044" w:rsidRPr="00022044" w:rsidTr="00022044">
        <w:trPr>
          <w:cantSplit/>
          <w:trHeight w:val="1294"/>
          <w:tblHeader/>
        </w:trPr>
        <w:tc>
          <w:tcPr>
            <w:tcW w:w="162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Commitment Tracking Number</w:t>
            </w:r>
          </w:p>
        </w:tc>
        <w:tc>
          <w:tcPr>
            <w:tcW w:w="1980" w:type="dxa"/>
            <w:tcBorders>
              <w:top w:val="single" w:sz="6" w:space="0" w:color="000000"/>
              <w:left w:val="single" w:sz="6" w:space="0" w:color="000000"/>
              <w:bottom w:val="nil"/>
              <w:right w:val="nil"/>
            </w:tcBorders>
          </w:tcPr>
          <w:p w:rsidR="00022044" w:rsidRPr="00022044" w:rsidRDefault="00022044" w:rsidP="00785418">
            <w:pPr>
              <w:spacing w:after="55"/>
              <w:rPr>
                <w:color w:val="auto"/>
                <w:sz w:val="22"/>
                <w:szCs w:val="22"/>
              </w:rPr>
            </w:pPr>
            <w:r w:rsidRPr="00022044">
              <w:rPr>
                <w:color w:val="auto"/>
                <w:sz w:val="22"/>
                <w:szCs w:val="22"/>
              </w:rPr>
              <w:t>Issue Date</w:t>
            </w:r>
          </w:p>
        </w:tc>
        <w:tc>
          <w:tcPr>
            <w:tcW w:w="486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Description of Change</w:t>
            </w:r>
          </w:p>
        </w:tc>
        <w:tc>
          <w:tcPr>
            <w:tcW w:w="243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Pr>
                <w:color w:val="auto"/>
                <w:sz w:val="22"/>
                <w:szCs w:val="22"/>
              </w:rPr>
              <w:t xml:space="preserve">Description of </w:t>
            </w:r>
            <w:r w:rsidRPr="00022044">
              <w:rPr>
                <w:color w:val="auto"/>
                <w:sz w:val="22"/>
                <w:szCs w:val="22"/>
              </w:rPr>
              <w:t xml:space="preserve">Training </w:t>
            </w:r>
            <w:r>
              <w:rPr>
                <w:color w:val="auto"/>
                <w:sz w:val="22"/>
                <w:szCs w:val="22"/>
              </w:rPr>
              <w:t xml:space="preserve">Required and </w:t>
            </w:r>
            <w:r w:rsidRPr="00022044">
              <w:rPr>
                <w:color w:val="auto"/>
                <w:sz w:val="22"/>
                <w:szCs w:val="22"/>
              </w:rPr>
              <w:t>Completion Date</w:t>
            </w:r>
          </w:p>
        </w:tc>
        <w:tc>
          <w:tcPr>
            <w:tcW w:w="2160" w:type="dxa"/>
            <w:tcBorders>
              <w:top w:val="single" w:sz="6" w:space="0" w:color="000000"/>
              <w:left w:val="single" w:sz="6" w:space="0" w:color="000000"/>
              <w:bottom w:val="nil"/>
              <w:right w:val="single" w:sz="6" w:space="0" w:color="000000"/>
            </w:tcBorders>
          </w:tcPr>
          <w:p w:rsidR="00022044" w:rsidRPr="00022044" w:rsidRDefault="00022044" w:rsidP="00785418">
            <w:pPr>
              <w:rPr>
                <w:color w:val="auto"/>
                <w:sz w:val="22"/>
                <w:szCs w:val="22"/>
              </w:rPr>
            </w:pPr>
            <w:r w:rsidRPr="00022044">
              <w:rPr>
                <w:color w:val="auto"/>
                <w:sz w:val="22"/>
                <w:szCs w:val="22"/>
              </w:rPr>
              <w:t xml:space="preserve">Comment </w:t>
            </w:r>
            <w:r w:rsidR="007817F6">
              <w:rPr>
                <w:color w:val="auto"/>
                <w:sz w:val="22"/>
                <w:szCs w:val="22"/>
              </w:rPr>
              <w:t xml:space="preserve">and Feedback </w:t>
            </w:r>
            <w:r w:rsidRPr="00022044">
              <w:rPr>
                <w:color w:val="auto"/>
                <w:sz w:val="22"/>
                <w:szCs w:val="22"/>
              </w:rPr>
              <w:t>Resolution Accession Number</w:t>
            </w:r>
          </w:p>
        </w:tc>
      </w:tr>
      <w:tr w:rsidR="00022044" w:rsidRPr="00022044" w:rsidTr="00022044">
        <w:trPr>
          <w:cantSplit/>
          <w:trHeight w:val="718"/>
        </w:trPr>
        <w:tc>
          <w:tcPr>
            <w:tcW w:w="162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N/A</w:t>
            </w:r>
          </w:p>
        </w:tc>
        <w:tc>
          <w:tcPr>
            <w:tcW w:w="198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ML11242A061</w:t>
            </w:r>
          </w:p>
          <w:p w:rsidR="00022044" w:rsidRPr="00022044" w:rsidRDefault="00022044" w:rsidP="00785418">
            <w:pPr>
              <w:rPr>
                <w:color w:val="auto"/>
                <w:sz w:val="22"/>
                <w:szCs w:val="22"/>
              </w:rPr>
            </w:pPr>
            <w:r w:rsidRPr="00022044">
              <w:rPr>
                <w:color w:val="auto"/>
                <w:sz w:val="22"/>
                <w:szCs w:val="22"/>
              </w:rPr>
              <w:t>11/16/11</w:t>
            </w:r>
          </w:p>
          <w:p w:rsidR="00022044" w:rsidRPr="00022044" w:rsidRDefault="00022044" w:rsidP="00785418">
            <w:pPr>
              <w:rPr>
                <w:color w:val="auto"/>
                <w:sz w:val="22"/>
                <w:szCs w:val="22"/>
              </w:rPr>
            </w:pPr>
            <w:r w:rsidRPr="00022044">
              <w:rPr>
                <w:color w:val="auto"/>
                <w:sz w:val="22"/>
                <w:szCs w:val="22"/>
              </w:rPr>
              <w:t>CN 11-035</w:t>
            </w:r>
          </w:p>
        </w:tc>
        <w:tc>
          <w:tcPr>
            <w:tcW w:w="486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Initial issuance.</w:t>
            </w:r>
          </w:p>
          <w:p w:rsidR="00022044" w:rsidRPr="00022044" w:rsidRDefault="00022044" w:rsidP="00785418">
            <w:pPr>
              <w:rPr>
                <w:color w:val="auto"/>
                <w:sz w:val="22"/>
                <w:szCs w:val="22"/>
              </w:rPr>
            </w:pPr>
            <w:r w:rsidRPr="00022044">
              <w:rPr>
                <w:color w:val="auto"/>
                <w:sz w:val="22"/>
                <w:szCs w:val="22"/>
              </w:rPr>
              <w:t>Researched commitments for 4 years and found none.</w:t>
            </w:r>
          </w:p>
        </w:tc>
        <w:tc>
          <w:tcPr>
            <w:tcW w:w="2430" w:type="dxa"/>
            <w:tcBorders>
              <w:top w:val="single" w:sz="6" w:space="0" w:color="000000"/>
              <w:left w:val="single" w:sz="6" w:space="0" w:color="000000"/>
              <w:bottom w:val="nil"/>
              <w:right w:val="nil"/>
            </w:tcBorders>
          </w:tcPr>
          <w:p w:rsidR="00022044" w:rsidRPr="00022044" w:rsidRDefault="00022044" w:rsidP="00785418">
            <w:pPr>
              <w:rPr>
                <w:color w:val="auto"/>
                <w:sz w:val="22"/>
                <w:szCs w:val="22"/>
              </w:rPr>
            </w:pPr>
            <w:r w:rsidRPr="00022044">
              <w:rPr>
                <w:color w:val="auto"/>
                <w:sz w:val="22"/>
                <w:szCs w:val="22"/>
              </w:rPr>
              <w:t>N/A</w:t>
            </w:r>
          </w:p>
        </w:tc>
        <w:tc>
          <w:tcPr>
            <w:tcW w:w="2160" w:type="dxa"/>
            <w:tcBorders>
              <w:top w:val="single" w:sz="6" w:space="0" w:color="000000"/>
              <w:left w:val="single" w:sz="6" w:space="0" w:color="000000"/>
              <w:bottom w:val="nil"/>
              <w:right w:val="single" w:sz="6" w:space="0" w:color="000000"/>
            </w:tcBorders>
          </w:tcPr>
          <w:p w:rsidR="00022044" w:rsidRPr="00022044" w:rsidRDefault="00022044" w:rsidP="00785418">
            <w:pPr>
              <w:rPr>
                <w:color w:val="auto"/>
                <w:sz w:val="22"/>
                <w:szCs w:val="22"/>
              </w:rPr>
            </w:pPr>
            <w:r w:rsidRPr="00022044">
              <w:rPr>
                <w:color w:val="auto"/>
                <w:sz w:val="22"/>
                <w:szCs w:val="22"/>
              </w:rPr>
              <w:t>ML11298A202</w:t>
            </w:r>
          </w:p>
        </w:tc>
      </w:tr>
      <w:tr w:rsidR="00022044" w:rsidRPr="00022044" w:rsidTr="00022044">
        <w:trPr>
          <w:cantSplit/>
          <w:trHeight w:val="285"/>
        </w:trPr>
        <w:tc>
          <w:tcPr>
            <w:tcW w:w="1620" w:type="dxa"/>
            <w:tcBorders>
              <w:top w:val="single" w:sz="6" w:space="0" w:color="000000"/>
              <w:left w:val="single" w:sz="6" w:space="0" w:color="000000"/>
              <w:bottom w:val="single" w:sz="6" w:space="0" w:color="000000"/>
              <w:right w:val="nil"/>
            </w:tcBorders>
          </w:tcPr>
          <w:p w:rsidR="00022044" w:rsidRPr="00022044" w:rsidRDefault="00785418" w:rsidP="00785418">
            <w:pPr>
              <w:rPr>
                <w:color w:val="auto"/>
                <w:sz w:val="22"/>
                <w:szCs w:val="22"/>
              </w:rPr>
            </w:pPr>
            <w:r>
              <w:rPr>
                <w:color w:val="auto"/>
                <w:sz w:val="22"/>
                <w:szCs w:val="22"/>
              </w:rPr>
              <w:t>N/A</w:t>
            </w:r>
          </w:p>
        </w:tc>
        <w:tc>
          <w:tcPr>
            <w:tcW w:w="1980" w:type="dxa"/>
            <w:tcBorders>
              <w:top w:val="single" w:sz="6" w:space="0" w:color="000000"/>
              <w:left w:val="single" w:sz="6" w:space="0" w:color="000000"/>
              <w:bottom w:val="single" w:sz="6" w:space="0" w:color="000000"/>
              <w:right w:val="nil"/>
            </w:tcBorders>
          </w:tcPr>
          <w:p w:rsidR="00022044" w:rsidRPr="00022044" w:rsidRDefault="00022044" w:rsidP="00785418">
            <w:pPr>
              <w:rPr>
                <w:color w:val="auto"/>
                <w:sz w:val="22"/>
                <w:szCs w:val="22"/>
              </w:rPr>
            </w:pPr>
            <w:r w:rsidRPr="00022044">
              <w:rPr>
                <w:color w:val="auto"/>
                <w:sz w:val="22"/>
                <w:szCs w:val="22"/>
              </w:rPr>
              <w:t>ML12332A099</w:t>
            </w:r>
          </w:p>
          <w:p w:rsidR="00022044" w:rsidRPr="00022044" w:rsidRDefault="00860709" w:rsidP="00785418">
            <w:pPr>
              <w:rPr>
                <w:color w:val="auto"/>
                <w:sz w:val="22"/>
                <w:szCs w:val="22"/>
              </w:rPr>
            </w:pPr>
            <w:r>
              <w:rPr>
                <w:color w:val="auto"/>
                <w:sz w:val="22"/>
                <w:szCs w:val="22"/>
              </w:rPr>
              <w:t>06/19/2013</w:t>
            </w:r>
          </w:p>
          <w:p w:rsidR="00022044" w:rsidRPr="00022044" w:rsidRDefault="00022044" w:rsidP="00860709">
            <w:pPr>
              <w:rPr>
                <w:color w:val="auto"/>
                <w:sz w:val="22"/>
                <w:szCs w:val="22"/>
              </w:rPr>
            </w:pPr>
            <w:r w:rsidRPr="00022044">
              <w:rPr>
                <w:color w:val="auto"/>
                <w:sz w:val="22"/>
                <w:szCs w:val="22"/>
              </w:rPr>
              <w:t xml:space="preserve">CN </w:t>
            </w:r>
            <w:r w:rsidR="00860709">
              <w:rPr>
                <w:color w:val="auto"/>
                <w:sz w:val="22"/>
                <w:szCs w:val="22"/>
              </w:rPr>
              <w:t>13-014</w:t>
            </w:r>
          </w:p>
        </w:tc>
        <w:tc>
          <w:tcPr>
            <w:tcW w:w="4860" w:type="dxa"/>
            <w:tcBorders>
              <w:top w:val="single" w:sz="6" w:space="0" w:color="000000"/>
              <w:left w:val="single" w:sz="6" w:space="0" w:color="000000"/>
              <w:bottom w:val="single" w:sz="6" w:space="0" w:color="000000"/>
              <w:right w:val="nil"/>
            </w:tcBorders>
          </w:tcPr>
          <w:p w:rsidR="00022044" w:rsidRPr="00022044" w:rsidRDefault="00022044" w:rsidP="00785418">
            <w:pPr>
              <w:rPr>
                <w:sz w:val="22"/>
                <w:szCs w:val="22"/>
              </w:rPr>
            </w:pPr>
            <w:r w:rsidRPr="00022044">
              <w:rPr>
                <w:sz w:val="22"/>
                <w:szCs w:val="22"/>
              </w:rPr>
              <w:t>Incorporates construction experience and construction oversight processes</w:t>
            </w:r>
          </w:p>
        </w:tc>
        <w:tc>
          <w:tcPr>
            <w:tcW w:w="2430" w:type="dxa"/>
            <w:tcBorders>
              <w:top w:val="single" w:sz="6" w:space="0" w:color="000000"/>
              <w:left w:val="single" w:sz="6" w:space="0" w:color="000000"/>
              <w:bottom w:val="single" w:sz="6" w:space="0" w:color="000000"/>
              <w:right w:val="nil"/>
            </w:tcBorders>
          </w:tcPr>
          <w:p w:rsidR="00022044" w:rsidRPr="00022044" w:rsidRDefault="00022044" w:rsidP="00785418">
            <w:pPr>
              <w:rPr>
                <w:color w:val="auto"/>
                <w:sz w:val="22"/>
                <w:szCs w:val="22"/>
              </w:rPr>
            </w:pPr>
            <w:r w:rsidRPr="00022044">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Pr>
          <w:p w:rsidR="00022044" w:rsidRPr="00022044" w:rsidRDefault="00022044" w:rsidP="00785418">
            <w:pPr>
              <w:rPr>
                <w:color w:val="auto"/>
                <w:sz w:val="22"/>
                <w:szCs w:val="22"/>
              </w:rPr>
            </w:pPr>
            <w:r w:rsidRPr="00022044">
              <w:rPr>
                <w:color w:val="auto"/>
                <w:sz w:val="22"/>
                <w:szCs w:val="22"/>
              </w:rPr>
              <w:t>ML13036A367</w:t>
            </w:r>
          </w:p>
        </w:tc>
      </w:tr>
    </w:tbl>
    <w:p w:rsidR="00A23BCD" w:rsidRPr="00022044" w:rsidRDefault="00A23BCD" w:rsidP="007854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A23BCD" w:rsidRPr="00022044" w:rsidSect="00022044">
      <w:headerReference w:type="even" r:id="rId31"/>
      <w:headerReference w:type="default" r:id="rId32"/>
      <w:footerReference w:type="default" r:id="rId33"/>
      <w:headerReference w:type="first" r:id="rId34"/>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DE6" w:rsidRDefault="00656DE6">
      <w:r>
        <w:separator/>
      </w:r>
    </w:p>
  </w:endnote>
  <w:endnote w:type="continuationSeparator" w:id="0">
    <w:p w:rsidR="00656DE6" w:rsidRDefault="00656D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Pr="00022044" w:rsidRDefault="00892A31" w:rsidP="00C13861">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06/19/13</w:t>
    </w:r>
    <w:r w:rsidRPr="00022044">
      <w:rPr>
        <w:sz w:val="22"/>
        <w:szCs w:val="22"/>
      </w:rPr>
      <w:tab/>
    </w:r>
    <w:r w:rsidR="00A67E81" w:rsidRPr="00022044">
      <w:rPr>
        <w:rStyle w:val="PageNumber"/>
        <w:sz w:val="22"/>
        <w:szCs w:val="22"/>
      </w:rPr>
      <w:fldChar w:fldCharType="begin"/>
    </w:r>
    <w:r w:rsidRPr="00022044">
      <w:rPr>
        <w:rStyle w:val="PageNumber"/>
        <w:sz w:val="22"/>
        <w:szCs w:val="22"/>
      </w:rPr>
      <w:instrText xml:space="preserve"> PAGE </w:instrText>
    </w:r>
    <w:r w:rsidR="00A67E81" w:rsidRPr="00022044">
      <w:rPr>
        <w:rStyle w:val="PageNumber"/>
        <w:sz w:val="22"/>
        <w:szCs w:val="22"/>
      </w:rPr>
      <w:fldChar w:fldCharType="separate"/>
    </w:r>
    <w:r w:rsidR="007817F6">
      <w:rPr>
        <w:rStyle w:val="PageNumber"/>
        <w:noProof/>
        <w:sz w:val="22"/>
        <w:szCs w:val="22"/>
      </w:rPr>
      <w:t>i</w:t>
    </w:r>
    <w:r w:rsidR="00A67E81" w:rsidRPr="00022044">
      <w:rPr>
        <w:rStyle w:val="PageNumber"/>
        <w:sz w:val="22"/>
        <w:szCs w:val="22"/>
      </w:rPr>
      <w:fldChar w:fldCharType="end"/>
    </w:r>
    <w:r w:rsidRPr="00022044">
      <w:rPr>
        <w:rStyle w:val="PageNumber"/>
        <w:sz w:val="22"/>
        <w:szCs w:val="22"/>
      </w:rPr>
      <w:tab/>
      <w:t>2523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Pr="00022044" w:rsidRDefault="00892A31"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06/19/13</w:t>
    </w:r>
    <w:r w:rsidRPr="00022044">
      <w:rPr>
        <w:sz w:val="22"/>
        <w:szCs w:val="22"/>
      </w:rPr>
      <w:tab/>
    </w:r>
    <w:r w:rsidR="00A67E81" w:rsidRPr="00022044">
      <w:rPr>
        <w:sz w:val="22"/>
        <w:szCs w:val="22"/>
      </w:rPr>
      <w:fldChar w:fldCharType="begin"/>
    </w:r>
    <w:r w:rsidR="0019771B" w:rsidRPr="00022044">
      <w:rPr>
        <w:sz w:val="22"/>
        <w:szCs w:val="22"/>
      </w:rPr>
      <w:instrText xml:space="preserve"> PAGE   \* MERGEFORMAT </w:instrText>
    </w:r>
    <w:r w:rsidR="00A67E81" w:rsidRPr="00022044">
      <w:rPr>
        <w:sz w:val="22"/>
        <w:szCs w:val="22"/>
      </w:rPr>
      <w:fldChar w:fldCharType="separate"/>
    </w:r>
    <w:r w:rsidR="007817F6">
      <w:rPr>
        <w:noProof/>
        <w:sz w:val="22"/>
        <w:szCs w:val="22"/>
      </w:rPr>
      <w:t>1</w:t>
    </w:r>
    <w:r w:rsidR="00A67E81" w:rsidRPr="00022044">
      <w:rPr>
        <w:sz w:val="22"/>
        <w:szCs w:val="22"/>
      </w:rPr>
      <w:fldChar w:fldCharType="end"/>
    </w:r>
    <w:r w:rsidRPr="00022044">
      <w:rPr>
        <w:sz w:val="22"/>
        <w:szCs w:val="22"/>
      </w:rPr>
      <w:tab/>
      <w:t>2523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18" w:rsidRPr="00022044" w:rsidRDefault="00785418"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w:t>
    </w:r>
    <w:r w:rsidRPr="00022044">
      <w:rPr>
        <w:sz w:val="22"/>
        <w:szCs w:val="22"/>
      </w:rPr>
      <w:t>/13</w:t>
    </w:r>
    <w:r w:rsidRPr="00022044">
      <w:rPr>
        <w:sz w:val="22"/>
        <w:szCs w:val="22"/>
      </w:rPr>
      <w:tab/>
    </w:r>
    <w:r w:rsidR="00A67E81" w:rsidRPr="00022044">
      <w:rPr>
        <w:sz w:val="22"/>
        <w:szCs w:val="22"/>
      </w:rPr>
      <w:fldChar w:fldCharType="begin"/>
    </w:r>
    <w:r w:rsidRPr="00022044">
      <w:rPr>
        <w:sz w:val="22"/>
        <w:szCs w:val="22"/>
      </w:rPr>
      <w:instrText xml:space="preserve"> PAGE   \* MERGEFORMAT </w:instrText>
    </w:r>
    <w:r w:rsidR="00A67E81" w:rsidRPr="00022044">
      <w:rPr>
        <w:sz w:val="22"/>
        <w:szCs w:val="22"/>
      </w:rPr>
      <w:fldChar w:fldCharType="separate"/>
    </w:r>
    <w:r w:rsidR="007817F6">
      <w:rPr>
        <w:noProof/>
        <w:sz w:val="22"/>
        <w:szCs w:val="22"/>
      </w:rPr>
      <w:t>2</w:t>
    </w:r>
    <w:r w:rsidR="00A67E81" w:rsidRPr="00022044">
      <w:rPr>
        <w:sz w:val="22"/>
        <w:szCs w:val="22"/>
      </w:rPr>
      <w:fldChar w:fldCharType="end"/>
    </w:r>
    <w:r w:rsidRPr="00022044">
      <w:rPr>
        <w:sz w:val="22"/>
        <w:szCs w:val="22"/>
      </w:rPr>
      <w:tab/>
      <w:t>2523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18" w:rsidRPr="00022044" w:rsidRDefault="00785418"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w:t>
    </w:r>
    <w:r w:rsidRPr="00022044">
      <w:rPr>
        <w:sz w:val="22"/>
        <w:szCs w:val="22"/>
      </w:rPr>
      <w:t>/13</w:t>
    </w:r>
    <w:r w:rsidRPr="00022044">
      <w:rPr>
        <w:sz w:val="22"/>
        <w:szCs w:val="22"/>
      </w:rPr>
      <w:tab/>
    </w:r>
    <w:r w:rsidR="00A67E81" w:rsidRPr="00022044">
      <w:rPr>
        <w:sz w:val="22"/>
        <w:szCs w:val="22"/>
      </w:rPr>
      <w:fldChar w:fldCharType="begin"/>
    </w:r>
    <w:r w:rsidRPr="00022044">
      <w:rPr>
        <w:sz w:val="22"/>
        <w:szCs w:val="22"/>
      </w:rPr>
      <w:instrText xml:space="preserve"> PAGE   \* MERGEFORMAT </w:instrText>
    </w:r>
    <w:r w:rsidR="00A67E81" w:rsidRPr="00022044">
      <w:rPr>
        <w:sz w:val="22"/>
        <w:szCs w:val="22"/>
      </w:rPr>
      <w:fldChar w:fldCharType="separate"/>
    </w:r>
    <w:r w:rsidR="007817F6">
      <w:rPr>
        <w:noProof/>
        <w:sz w:val="22"/>
        <w:szCs w:val="22"/>
      </w:rPr>
      <w:t>3</w:t>
    </w:r>
    <w:r w:rsidR="00A67E81" w:rsidRPr="00022044">
      <w:rPr>
        <w:sz w:val="22"/>
        <w:szCs w:val="22"/>
      </w:rPr>
      <w:fldChar w:fldCharType="end"/>
    </w:r>
    <w:r w:rsidRPr="00022044">
      <w:rPr>
        <w:sz w:val="22"/>
        <w:szCs w:val="22"/>
      </w:rPr>
      <w:tab/>
      <w:t>2523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18" w:rsidRPr="00022044" w:rsidRDefault="00785418"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w:t>
    </w:r>
    <w:r w:rsidRPr="00022044">
      <w:rPr>
        <w:sz w:val="22"/>
        <w:szCs w:val="22"/>
      </w:rPr>
      <w:t>/13</w:t>
    </w:r>
    <w:r w:rsidRPr="00022044">
      <w:rPr>
        <w:sz w:val="22"/>
        <w:szCs w:val="22"/>
      </w:rPr>
      <w:tab/>
    </w:r>
    <w:r w:rsidR="00A67E81" w:rsidRPr="00022044">
      <w:rPr>
        <w:sz w:val="22"/>
        <w:szCs w:val="22"/>
      </w:rPr>
      <w:fldChar w:fldCharType="begin"/>
    </w:r>
    <w:r w:rsidRPr="00022044">
      <w:rPr>
        <w:sz w:val="22"/>
        <w:szCs w:val="22"/>
      </w:rPr>
      <w:instrText xml:space="preserve"> PAGE   \* MERGEFORMAT </w:instrText>
    </w:r>
    <w:r w:rsidR="00A67E81" w:rsidRPr="00022044">
      <w:rPr>
        <w:sz w:val="22"/>
        <w:szCs w:val="22"/>
      </w:rPr>
      <w:fldChar w:fldCharType="separate"/>
    </w:r>
    <w:r w:rsidR="007817F6">
      <w:rPr>
        <w:noProof/>
        <w:sz w:val="22"/>
        <w:szCs w:val="22"/>
      </w:rPr>
      <w:t>4</w:t>
    </w:r>
    <w:r w:rsidR="00A67E81" w:rsidRPr="00022044">
      <w:rPr>
        <w:sz w:val="22"/>
        <w:szCs w:val="22"/>
      </w:rPr>
      <w:fldChar w:fldCharType="end"/>
    </w:r>
    <w:r w:rsidRPr="00022044">
      <w:rPr>
        <w:sz w:val="22"/>
        <w:szCs w:val="22"/>
      </w:rPr>
      <w:tab/>
      <w:t>2523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18" w:rsidRPr="00022044" w:rsidRDefault="00785418"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w:t>
    </w:r>
    <w:r w:rsidRPr="00022044">
      <w:rPr>
        <w:sz w:val="22"/>
        <w:szCs w:val="22"/>
      </w:rPr>
      <w:t>/13</w:t>
    </w:r>
    <w:r w:rsidRPr="00022044">
      <w:rPr>
        <w:sz w:val="22"/>
        <w:szCs w:val="22"/>
      </w:rPr>
      <w:tab/>
    </w:r>
    <w:r w:rsidR="00A67E81" w:rsidRPr="00022044">
      <w:rPr>
        <w:sz w:val="22"/>
        <w:szCs w:val="22"/>
      </w:rPr>
      <w:fldChar w:fldCharType="begin"/>
    </w:r>
    <w:r w:rsidRPr="00022044">
      <w:rPr>
        <w:sz w:val="22"/>
        <w:szCs w:val="22"/>
      </w:rPr>
      <w:instrText xml:space="preserve"> PAGE   \* MERGEFORMAT </w:instrText>
    </w:r>
    <w:r w:rsidR="00A67E81" w:rsidRPr="00022044">
      <w:rPr>
        <w:sz w:val="22"/>
        <w:szCs w:val="22"/>
      </w:rPr>
      <w:fldChar w:fldCharType="separate"/>
    </w:r>
    <w:r w:rsidR="007817F6">
      <w:rPr>
        <w:noProof/>
        <w:sz w:val="22"/>
        <w:szCs w:val="22"/>
      </w:rPr>
      <w:t>5</w:t>
    </w:r>
    <w:r w:rsidR="00A67E81" w:rsidRPr="00022044">
      <w:rPr>
        <w:sz w:val="22"/>
        <w:szCs w:val="22"/>
      </w:rPr>
      <w:fldChar w:fldCharType="end"/>
    </w:r>
    <w:r w:rsidRPr="00022044">
      <w:rPr>
        <w:sz w:val="22"/>
        <w:szCs w:val="22"/>
      </w:rPr>
      <w:tab/>
      <w:t>2523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18" w:rsidRPr="00022044" w:rsidRDefault="00785418" w:rsidP="00054E97">
    <w:pPr>
      <w:pStyle w:val="Footer"/>
      <w:tabs>
        <w:tab w:val="clear" w:pos="4320"/>
        <w:tab w:val="clear" w:pos="8640"/>
        <w:tab w:val="center" w:pos="4680"/>
        <w:tab w:val="right" w:pos="9360"/>
      </w:tabs>
      <w:rPr>
        <w:sz w:val="22"/>
        <w:szCs w:val="22"/>
      </w:rPr>
    </w:pPr>
    <w:r w:rsidRPr="00022044">
      <w:rPr>
        <w:sz w:val="22"/>
        <w:szCs w:val="22"/>
      </w:rPr>
      <w:t xml:space="preserve">Issue Date:  </w:t>
    </w:r>
    <w:r w:rsidR="00860709">
      <w:rPr>
        <w:sz w:val="22"/>
        <w:szCs w:val="22"/>
      </w:rPr>
      <w:t>06/19/13</w:t>
    </w:r>
    <w:r w:rsidRPr="00022044">
      <w:rPr>
        <w:sz w:val="22"/>
        <w:szCs w:val="22"/>
      </w:rPr>
      <w:tab/>
    </w:r>
    <w:r w:rsidR="00A67E81" w:rsidRPr="00022044">
      <w:rPr>
        <w:sz w:val="22"/>
        <w:szCs w:val="22"/>
      </w:rPr>
      <w:fldChar w:fldCharType="begin"/>
    </w:r>
    <w:r w:rsidRPr="00022044">
      <w:rPr>
        <w:sz w:val="22"/>
        <w:szCs w:val="22"/>
      </w:rPr>
      <w:instrText xml:space="preserve"> PAGE   \* MERGEFORMAT </w:instrText>
    </w:r>
    <w:r w:rsidR="00A67E81" w:rsidRPr="00022044">
      <w:rPr>
        <w:sz w:val="22"/>
        <w:szCs w:val="22"/>
      </w:rPr>
      <w:fldChar w:fldCharType="separate"/>
    </w:r>
    <w:r w:rsidR="007817F6">
      <w:rPr>
        <w:noProof/>
        <w:sz w:val="22"/>
        <w:szCs w:val="22"/>
      </w:rPr>
      <w:t>11</w:t>
    </w:r>
    <w:r w:rsidR="00A67E81" w:rsidRPr="00022044">
      <w:rPr>
        <w:sz w:val="22"/>
        <w:szCs w:val="22"/>
      </w:rPr>
      <w:fldChar w:fldCharType="end"/>
    </w:r>
    <w:r w:rsidRPr="00022044">
      <w:rPr>
        <w:sz w:val="22"/>
        <w:szCs w:val="22"/>
      </w:rPr>
      <w:tab/>
      <w:t>2523</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Pr="00022044" w:rsidRDefault="00892A31" w:rsidP="000640B3">
    <w:pPr>
      <w:pStyle w:val="Footer"/>
      <w:tabs>
        <w:tab w:val="clear" w:pos="4320"/>
        <w:tab w:val="clear" w:pos="8640"/>
        <w:tab w:val="center" w:pos="6480"/>
        <w:tab w:val="right" w:pos="12960"/>
      </w:tabs>
      <w:rPr>
        <w:sz w:val="22"/>
        <w:szCs w:val="22"/>
      </w:rPr>
    </w:pPr>
    <w:r w:rsidRPr="00022044">
      <w:rPr>
        <w:sz w:val="22"/>
        <w:szCs w:val="22"/>
      </w:rPr>
      <w:t xml:space="preserve">Issue Date:  </w:t>
    </w:r>
    <w:r w:rsidR="00860709">
      <w:rPr>
        <w:sz w:val="22"/>
        <w:szCs w:val="22"/>
      </w:rPr>
      <w:t>06/19/13</w:t>
    </w:r>
    <w:r w:rsidRPr="00022044">
      <w:rPr>
        <w:sz w:val="22"/>
        <w:szCs w:val="22"/>
      </w:rPr>
      <w:tab/>
      <w:t>Att1-</w:t>
    </w:r>
    <w:r w:rsidR="00A67E81" w:rsidRPr="00022044">
      <w:rPr>
        <w:rStyle w:val="PageNumber"/>
        <w:sz w:val="22"/>
        <w:szCs w:val="22"/>
      </w:rPr>
      <w:fldChar w:fldCharType="begin"/>
    </w:r>
    <w:r w:rsidRPr="00022044">
      <w:rPr>
        <w:rStyle w:val="PageNumber"/>
        <w:sz w:val="22"/>
        <w:szCs w:val="22"/>
      </w:rPr>
      <w:instrText xml:space="preserve"> PAGE </w:instrText>
    </w:r>
    <w:r w:rsidR="00A67E81" w:rsidRPr="00022044">
      <w:rPr>
        <w:rStyle w:val="PageNumber"/>
        <w:sz w:val="22"/>
        <w:szCs w:val="22"/>
      </w:rPr>
      <w:fldChar w:fldCharType="separate"/>
    </w:r>
    <w:r w:rsidR="007817F6">
      <w:rPr>
        <w:rStyle w:val="PageNumber"/>
        <w:noProof/>
        <w:sz w:val="22"/>
        <w:szCs w:val="22"/>
      </w:rPr>
      <w:t>1</w:t>
    </w:r>
    <w:r w:rsidR="00A67E81" w:rsidRPr="00022044">
      <w:rPr>
        <w:rStyle w:val="PageNumber"/>
        <w:sz w:val="22"/>
        <w:szCs w:val="22"/>
      </w:rPr>
      <w:fldChar w:fldCharType="end"/>
    </w:r>
    <w:r w:rsidRPr="00022044">
      <w:rPr>
        <w:sz w:val="22"/>
        <w:szCs w:val="22"/>
      </w:rPr>
      <w:tab/>
      <w:t>2523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DE6" w:rsidRDefault="00656DE6">
      <w:r>
        <w:separator/>
      </w:r>
    </w:p>
  </w:footnote>
  <w:footnote w:type="continuationSeparator" w:id="0">
    <w:p w:rsidR="00656DE6" w:rsidRDefault="00656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31" w:rsidRDefault="00892A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52926"/>
    <w:multiLevelType w:val="hybridMultilevel"/>
    <w:tmpl w:val="229ABF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2C2AE8"/>
    <w:multiLevelType w:val="hybridMultilevel"/>
    <w:tmpl w:val="0C461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6A3D14"/>
    <w:multiLevelType w:val="hybridMultilevel"/>
    <w:tmpl w:val="DE12F78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63B326F"/>
    <w:multiLevelType w:val="hybridMultilevel"/>
    <w:tmpl w:val="38EC2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5F7B8C"/>
    <w:multiLevelType w:val="hybridMultilevel"/>
    <w:tmpl w:val="B086B87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4278281F"/>
    <w:multiLevelType w:val="hybridMultilevel"/>
    <w:tmpl w:val="AB823B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74E4E2C"/>
    <w:multiLevelType w:val="hybridMultilevel"/>
    <w:tmpl w:val="6D0A9408"/>
    <w:lvl w:ilvl="0" w:tplc="FA204C16">
      <w:start w:val="3"/>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nsid w:val="4BC216ED"/>
    <w:multiLevelType w:val="hybridMultilevel"/>
    <w:tmpl w:val="C1C89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871E8A"/>
    <w:multiLevelType w:val="hybridMultilevel"/>
    <w:tmpl w:val="A44CA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8"/>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1"/>
  <w:doNotTrackMoves/>
  <w:doNotTrackFormatting/>
  <w:defaultTabStop w:val="605"/>
  <w:drawingGridHorizontalSpacing w:val="12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EC5A92"/>
    <w:rsid w:val="000001AC"/>
    <w:rsid w:val="00000428"/>
    <w:rsid w:val="00000F23"/>
    <w:rsid w:val="000013F1"/>
    <w:rsid w:val="000018C2"/>
    <w:rsid w:val="00003C1A"/>
    <w:rsid w:val="00004F31"/>
    <w:rsid w:val="00005BC9"/>
    <w:rsid w:val="00005F1D"/>
    <w:rsid w:val="00005F33"/>
    <w:rsid w:val="000069BB"/>
    <w:rsid w:val="00006DB8"/>
    <w:rsid w:val="000103C8"/>
    <w:rsid w:val="000105A0"/>
    <w:rsid w:val="000114ED"/>
    <w:rsid w:val="0001344C"/>
    <w:rsid w:val="000136B7"/>
    <w:rsid w:val="00013AC5"/>
    <w:rsid w:val="00014285"/>
    <w:rsid w:val="0001598C"/>
    <w:rsid w:val="000171CE"/>
    <w:rsid w:val="00017624"/>
    <w:rsid w:val="0001771B"/>
    <w:rsid w:val="00017D82"/>
    <w:rsid w:val="00020C46"/>
    <w:rsid w:val="00022044"/>
    <w:rsid w:val="0002324C"/>
    <w:rsid w:val="000234AA"/>
    <w:rsid w:val="00026105"/>
    <w:rsid w:val="00027553"/>
    <w:rsid w:val="00030610"/>
    <w:rsid w:val="00030711"/>
    <w:rsid w:val="00031089"/>
    <w:rsid w:val="00034FE7"/>
    <w:rsid w:val="00035F84"/>
    <w:rsid w:val="00037162"/>
    <w:rsid w:val="00040006"/>
    <w:rsid w:val="00040C10"/>
    <w:rsid w:val="00040C92"/>
    <w:rsid w:val="00040EAF"/>
    <w:rsid w:val="00041738"/>
    <w:rsid w:val="000418D0"/>
    <w:rsid w:val="00041BC3"/>
    <w:rsid w:val="00042A4A"/>
    <w:rsid w:val="00042D11"/>
    <w:rsid w:val="00042D99"/>
    <w:rsid w:val="00044027"/>
    <w:rsid w:val="0004464C"/>
    <w:rsid w:val="00046F53"/>
    <w:rsid w:val="00047217"/>
    <w:rsid w:val="00047A5B"/>
    <w:rsid w:val="00050834"/>
    <w:rsid w:val="00050A06"/>
    <w:rsid w:val="000525E6"/>
    <w:rsid w:val="00052FB1"/>
    <w:rsid w:val="00053231"/>
    <w:rsid w:val="00053DB5"/>
    <w:rsid w:val="00054E97"/>
    <w:rsid w:val="000564E9"/>
    <w:rsid w:val="0005681B"/>
    <w:rsid w:val="00056FE7"/>
    <w:rsid w:val="000579F4"/>
    <w:rsid w:val="00060A7E"/>
    <w:rsid w:val="00062875"/>
    <w:rsid w:val="00063788"/>
    <w:rsid w:val="000640B3"/>
    <w:rsid w:val="0006412F"/>
    <w:rsid w:val="00064A32"/>
    <w:rsid w:val="000652A5"/>
    <w:rsid w:val="0006532C"/>
    <w:rsid w:val="00065F1A"/>
    <w:rsid w:val="00066837"/>
    <w:rsid w:val="00066E30"/>
    <w:rsid w:val="00066FA8"/>
    <w:rsid w:val="00067A71"/>
    <w:rsid w:val="00071C84"/>
    <w:rsid w:val="0007266A"/>
    <w:rsid w:val="00072A07"/>
    <w:rsid w:val="000731FF"/>
    <w:rsid w:val="00074F95"/>
    <w:rsid w:val="0007606C"/>
    <w:rsid w:val="000763E5"/>
    <w:rsid w:val="00077AE5"/>
    <w:rsid w:val="00081212"/>
    <w:rsid w:val="00081288"/>
    <w:rsid w:val="00081CDD"/>
    <w:rsid w:val="00082D29"/>
    <w:rsid w:val="000836CD"/>
    <w:rsid w:val="00084125"/>
    <w:rsid w:val="000855CB"/>
    <w:rsid w:val="000861EB"/>
    <w:rsid w:val="00086B16"/>
    <w:rsid w:val="00086BFF"/>
    <w:rsid w:val="000876E0"/>
    <w:rsid w:val="00091488"/>
    <w:rsid w:val="000914CC"/>
    <w:rsid w:val="00091802"/>
    <w:rsid w:val="0009189E"/>
    <w:rsid w:val="0009374E"/>
    <w:rsid w:val="00093F08"/>
    <w:rsid w:val="000943B3"/>
    <w:rsid w:val="000957BD"/>
    <w:rsid w:val="00095EA0"/>
    <w:rsid w:val="00097038"/>
    <w:rsid w:val="00097883"/>
    <w:rsid w:val="00097DBF"/>
    <w:rsid w:val="000A18EA"/>
    <w:rsid w:val="000A1931"/>
    <w:rsid w:val="000A39B0"/>
    <w:rsid w:val="000A487C"/>
    <w:rsid w:val="000A4BB6"/>
    <w:rsid w:val="000A515D"/>
    <w:rsid w:val="000A5D9C"/>
    <w:rsid w:val="000A6F2A"/>
    <w:rsid w:val="000A6F81"/>
    <w:rsid w:val="000A7D41"/>
    <w:rsid w:val="000B0D75"/>
    <w:rsid w:val="000B18B8"/>
    <w:rsid w:val="000B20ED"/>
    <w:rsid w:val="000B3848"/>
    <w:rsid w:val="000B3A2E"/>
    <w:rsid w:val="000B55C3"/>
    <w:rsid w:val="000B7826"/>
    <w:rsid w:val="000C11A8"/>
    <w:rsid w:val="000C1738"/>
    <w:rsid w:val="000C3A37"/>
    <w:rsid w:val="000C5938"/>
    <w:rsid w:val="000C5AB8"/>
    <w:rsid w:val="000C78E3"/>
    <w:rsid w:val="000C7B66"/>
    <w:rsid w:val="000C7E47"/>
    <w:rsid w:val="000C7F53"/>
    <w:rsid w:val="000D0E07"/>
    <w:rsid w:val="000D2642"/>
    <w:rsid w:val="000D3B62"/>
    <w:rsid w:val="000D3B70"/>
    <w:rsid w:val="000D4945"/>
    <w:rsid w:val="000D4D30"/>
    <w:rsid w:val="000D614F"/>
    <w:rsid w:val="000D624A"/>
    <w:rsid w:val="000D7F09"/>
    <w:rsid w:val="000E239B"/>
    <w:rsid w:val="000E2530"/>
    <w:rsid w:val="000E2571"/>
    <w:rsid w:val="000E2885"/>
    <w:rsid w:val="000E30CA"/>
    <w:rsid w:val="000E3178"/>
    <w:rsid w:val="000F09E3"/>
    <w:rsid w:val="000F111C"/>
    <w:rsid w:val="000F39E8"/>
    <w:rsid w:val="000F3D79"/>
    <w:rsid w:val="000F401E"/>
    <w:rsid w:val="000F4893"/>
    <w:rsid w:val="00100AF2"/>
    <w:rsid w:val="00100FD1"/>
    <w:rsid w:val="00101CBF"/>
    <w:rsid w:val="00101EDA"/>
    <w:rsid w:val="00102848"/>
    <w:rsid w:val="00103A40"/>
    <w:rsid w:val="00105354"/>
    <w:rsid w:val="001073AD"/>
    <w:rsid w:val="00107D8C"/>
    <w:rsid w:val="00110AF7"/>
    <w:rsid w:val="001110CB"/>
    <w:rsid w:val="00111B1C"/>
    <w:rsid w:val="001125D6"/>
    <w:rsid w:val="00112B5F"/>
    <w:rsid w:val="00112C49"/>
    <w:rsid w:val="00113C49"/>
    <w:rsid w:val="001143E5"/>
    <w:rsid w:val="00115FDC"/>
    <w:rsid w:val="00117A43"/>
    <w:rsid w:val="00120267"/>
    <w:rsid w:val="00122036"/>
    <w:rsid w:val="0012452A"/>
    <w:rsid w:val="001249E5"/>
    <w:rsid w:val="00124A05"/>
    <w:rsid w:val="0012550C"/>
    <w:rsid w:val="001258BA"/>
    <w:rsid w:val="00125DE5"/>
    <w:rsid w:val="001268E4"/>
    <w:rsid w:val="00126A0F"/>
    <w:rsid w:val="001273FA"/>
    <w:rsid w:val="0013034A"/>
    <w:rsid w:val="00130812"/>
    <w:rsid w:val="00131B08"/>
    <w:rsid w:val="00132DA5"/>
    <w:rsid w:val="001335FC"/>
    <w:rsid w:val="001350D3"/>
    <w:rsid w:val="0013605C"/>
    <w:rsid w:val="001372EB"/>
    <w:rsid w:val="00140394"/>
    <w:rsid w:val="00142E57"/>
    <w:rsid w:val="00144C0C"/>
    <w:rsid w:val="00145040"/>
    <w:rsid w:val="00146FFD"/>
    <w:rsid w:val="0015022A"/>
    <w:rsid w:val="001512FE"/>
    <w:rsid w:val="00151DDE"/>
    <w:rsid w:val="00152290"/>
    <w:rsid w:val="001540F8"/>
    <w:rsid w:val="00154931"/>
    <w:rsid w:val="00157F52"/>
    <w:rsid w:val="001600E9"/>
    <w:rsid w:val="00162612"/>
    <w:rsid w:val="0016267D"/>
    <w:rsid w:val="00162AE5"/>
    <w:rsid w:val="001634EE"/>
    <w:rsid w:val="00163F52"/>
    <w:rsid w:val="00165CD3"/>
    <w:rsid w:val="001664A5"/>
    <w:rsid w:val="00166529"/>
    <w:rsid w:val="0017126D"/>
    <w:rsid w:val="001717B3"/>
    <w:rsid w:val="00172B16"/>
    <w:rsid w:val="00172E9C"/>
    <w:rsid w:val="001738A0"/>
    <w:rsid w:val="00174628"/>
    <w:rsid w:val="001757AF"/>
    <w:rsid w:val="00176F7B"/>
    <w:rsid w:val="00177244"/>
    <w:rsid w:val="001807A7"/>
    <w:rsid w:val="001839B9"/>
    <w:rsid w:val="0018456C"/>
    <w:rsid w:val="00184834"/>
    <w:rsid w:val="00184EF5"/>
    <w:rsid w:val="0018762F"/>
    <w:rsid w:val="001877D6"/>
    <w:rsid w:val="00187930"/>
    <w:rsid w:val="0019065F"/>
    <w:rsid w:val="00190975"/>
    <w:rsid w:val="00191D8D"/>
    <w:rsid w:val="001942F1"/>
    <w:rsid w:val="00194B67"/>
    <w:rsid w:val="00195299"/>
    <w:rsid w:val="001956CD"/>
    <w:rsid w:val="0019771B"/>
    <w:rsid w:val="001978BF"/>
    <w:rsid w:val="001A003C"/>
    <w:rsid w:val="001A05F7"/>
    <w:rsid w:val="001A0DEA"/>
    <w:rsid w:val="001A0DFD"/>
    <w:rsid w:val="001A57D4"/>
    <w:rsid w:val="001A668E"/>
    <w:rsid w:val="001B030B"/>
    <w:rsid w:val="001B0447"/>
    <w:rsid w:val="001B0DB9"/>
    <w:rsid w:val="001B2668"/>
    <w:rsid w:val="001B3581"/>
    <w:rsid w:val="001B4BDC"/>
    <w:rsid w:val="001B52E8"/>
    <w:rsid w:val="001B5681"/>
    <w:rsid w:val="001B6F12"/>
    <w:rsid w:val="001B744C"/>
    <w:rsid w:val="001C0A14"/>
    <w:rsid w:val="001C0B7E"/>
    <w:rsid w:val="001C14C8"/>
    <w:rsid w:val="001C1875"/>
    <w:rsid w:val="001C29A0"/>
    <w:rsid w:val="001C49A0"/>
    <w:rsid w:val="001C4D6E"/>
    <w:rsid w:val="001C56DB"/>
    <w:rsid w:val="001C7358"/>
    <w:rsid w:val="001C7A9A"/>
    <w:rsid w:val="001D0748"/>
    <w:rsid w:val="001D2BF2"/>
    <w:rsid w:val="001D3185"/>
    <w:rsid w:val="001D4B24"/>
    <w:rsid w:val="001D58CE"/>
    <w:rsid w:val="001D7960"/>
    <w:rsid w:val="001D7E99"/>
    <w:rsid w:val="001E0B86"/>
    <w:rsid w:val="001E25F6"/>
    <w:rsid w:val="001E26A5"/>
    <w:rsid w:val="001E296A"/>
    <w:rsid w:val="001E2F92"/>
    <w:rsid w:val="001E3FE4"/>
    <w:rsid w:val="001E5D51"/>
    <w:rsid w:val="001E6694"/>
    <w:rsid w:val="001E690B"/>
    <w:rsid w:val="001E773C"/>
    <w:rsid w:val="001F0225"/>
    <w:rsid w:val="001F045B"/>
    <w:rsid w:val="001F04FF"/>
    <w:rsid w:val="001F0766"/>
    <w:rsid w:val="001F0DA8"/>
    <w:rsid w:val="001F1166"/>
    <w:rsid w:val="001F192E"/>
    <w:rsid w:val="001F1EE4"/>
    <w:rsid w:val="001F1FEC"/>
    <w:rsid w:val="001F4588"/>
    <w:rsid w:val="001F4BBE"/>
    <w:rsid w:val="001F536D"/>
    <w:rsid w:val="001F61C6"/>
    <w:rsid w:val="001F635F"/>
    <w:rsid w:val="001F66D4"/>
    <w:rsid w:val="001F6E11"/>
    <w:rsid w:val="001F7D84"/>
    <w:rsid w:val="001F7EA0"/>
    <w:rsid w:val="00201567"/>
    <w:rsid w:val="00202293"/>
    <w:rsid w:val="00202781"/>
    <w:rsid w:val="0020333F"/>
    <w:rsid w:val="00203DDE"/>
    <w:rsid w:val="0020484C"/>
    <w:rsid w:val="00204C50"/>
    <w:rsid w:val="00207639"/>
    <w:rsid w:val="0020777A"/>
    <w:rsid w:val="002103E9"/>
    <w:rsid w:val="00210FC5"/>
    <w:rsid w:val="002121EF"/>
    <w:rsid w:val="00212A3B"/>
    <w:rsid w:val="00213FE2"/>
    <w:rsid w:val="002140CB"/>
    <w:rsid w:val="00214153"/>
    <w:rsid w:val="00215666"/>
    <w:rsid w:val="00215C67"/>
    <w:rsid w:val="00216384"/>
    <w:rsid w:val="0021671C"/>
    <w:rsid w:val="002203D9"/>
    <w:rsid w:val="002204E1"/>
    <w:rsid w:val="00220A4C"/>
    <w:rsid w:val="00220B25"/>
    <w:rsid w:val="00220F6A"/>
    <w:rsid w:val="00221D5C"/>
    <w:rsid w:val="002236AB"/>
    <w:rsid w:val="00225A76"/>
    <w:rsid w:val="00225C5B"/>
    <w:rsid w:val="00227765"/>
    <w:rsid w:val="002300B4"/>
    <w:rsid w:val="002306A9"/>
    <w:rsid w:val="00230BEF"/>
    <w:rsid w:val="00231473"/>
    <w:rsid w:val="00231FDF"/>
    <w:rsid w:val="002340D5"/>
    <w:rsid w:val="00235D20"/>
    <w:rsid w:val="00237C3A"/>
    <w:rsid w:val="00237F80"/>
    <w:rsid w:val="0024069F"/>
    <w:rsid w:val="00240C71"/>
    <w:rsid w:val="00240EDE"/>
    <w:rsid w:val="00241D69"/>
    <w:rsid w:val="00241EA5"/>
    <w:rsid w:val="00242413"/>
    <w:rsid w:val="002424CC"/>
    <w:rsid w:val="002448DE"/>
    <w:rsid w:val="00245EDB"/>
    <w:rsid w:val="002461B2"/>
    <w:rsid w:val="0024737E"/>
    <w:rsid w:val="0025124D"/>
    <w:rsid w:val="00252173"/>
    <w:rsid w:val="0025319F"/>
    <w:rsid w:val="00253F2A"/>
    <w:rsid w:val="00256FE0"/>
    <w:rsid w:val="00257ACE"/>
    <w:rsid w:val="00260836"/>
    <w:rsid w:val="0026182F"/>
    <w:rsid w:val="00264E11"/>
    <w:rsid w:val="00267AEA"/>
    <w:rsid w:val="00267B0C"/>
    <w:rsid w:val="00270167"/>
    <w:rsid w:val="002738B5"/>
    <w:rsid w:val="00274699"/>
    <w:rsid w:val="002753A5"/>
    <w:rsid w:val="00275569"/>
    <w:rsid w:val="00275EA0"/>
    <w:rsid w:val="002763B2"/>
    <w:rsid w:val="002777E9"/>
    <w:rsid w:val="00280E46"/>
    <w:rsid w:val="00281347"/>
    <w:rsid w:val="0028281F"/>
    <w:rsid w:val="00282860"/>
    <w:rsid w:val="00284E5D"/>
    <w:rsid w:val="002854B5"/>
    <w:rsid w:val="00285949"/>
    <w:rsid w:val="00285E99"/>
    <w:rsid w:val="00286758"/>
    <w:rsid w:val="00286855"/>
    <w:rsid w:val="002868FE"/>
    <w:rsid w:val="00287C48"/>
    <w:rsid w:val="002914B5"/>
    <w:rsid w:val="00292638"/>
    <w:rsid w:val="002938EC"/>
    <w:rsid w:val="00295170"/>
    <w:rsid w:val="002A0554"/>
    <w:rsid w:val="002A45A6"/>
    <w:rsid w:val="002A46DF"/>
    <w:rsid w:val="002A47B9"/>
    <w:rsid w:val="002A59EB"/>
    <w:rsid w:val="002A6C40"/>
    <w:rsid w:val="002A7124"/>
    <w:rsid w:val="002B12E8"/>
    <w:rsid w:val="002B132E"/>
    <w:rsid w:val="002B1989"/>
    <w:rsid w:val="002B1CA5"/>
    <w:rsid w:val="002B1F5B"/>
    <w:rsid w:val="002B2BB2"/>
    <w:rsid w:val="002B3B88"/>
    <w:rsid w:val="002B4F87"/>
    <w:rsid w:val="002B5EAD"/>
    <w:rsid w:val="002B76BA"/>
    <w:rsid w:val="002C19C2"/>
    <w:rsid w:val="002C1E06"/>
    <w:rsid w:val="002C1F9E"/>
    <w:rsid w:val="002C2317"/>
    <w:rsid w:val="002C362B"/>
    <w:rsid w:val="002C43E3"/>
    <w:rsid w:val="002C4B9D"/>
    <w:rsid w:val="002C50B8"/>
    <w:rsid w:val="002C69F8"/>
    <w:rsid w:val="002C6BAF"/>
    <w:rsid w:val="002C7B23"/>
    <w:rsid w:val="002D0A15"/>
    <w:rsid w:val="002D175E"/>
    <w:rsid w:val="002D5A85"/>
    <w:rsid w:val="002D5EEC"/>
    <w:rsid w:val="002D65F3"/>
    <w:rsid w:val="002E19B7"/>
    <w:rsid w:val="002E1F47"/>
    <w:rsid w:val="002E306F"/>
    <w:rsid w:val="002E478E"/>
    <w:rsid w:val="002E5447"/>
    <w:rsid w:val="002E650B"/>
    <w:rsid w:val="002E6EF8"/>
    <w:rsid w:val="002F05ED"/>
    <w:rsid w:val="002F1F0B"/>
    <w:rsid w:val="002F2148"/>
    <w:rsid w:val="002F30EC"/>
    <w:rsid w:val="002F3CEB"/>
    <w:rsid w:val="002F461E"/>
    <w:rsid w:val="002F4F18"/>
    <w:rsid w:val="00302CAF"/>
    <w:rsid w:val="0030413B"/>
    <w:rsid w:val="003049D8"/>
    <w:rsid w:val="00305213"/>
    <w:rsid w:val="003100BA"/>
    <w:rsid w:val="00310257"/>
    <w:rsid w:val="00310AE3"/>
    <w:rsid w:val="00310C2B"/>
    <w:rsid w:val="00312852"/>
    <w:rsid w:val="00312F96"/>
    <w:rsid w:val="00313995"/>
    <w:rsid w:val="00313BA6"/>
    <w:rsid w:val="00314BA6"/>
    <w:rsid w:val="003161A1"/>
    <w:rsid w:val="00316278"/>
    <w:rsid w:val="0031635D"/>
    <w:rsid w:val="003163BE"/>
    <w:rsid w:val="00320D14"/>
    <w:rsid w:val="003210B1"/>
    <w:rsid w:val="003213E6"/>
    <w:rsid w:val="0032175E"/>
    <w:rsid w:val="00322272"/>
    <w:rsid w:val="00325AAE"/>
    <w:rsid w:val="00325AE3"/>
    <w:rsid w:val="0032764B"/>
    <w:rsid w:val="00327995"/>
    <w:rsid w:val="00327E14"/>
    <w:rsid w:val="00331532"/>
    <w:rsid w:val="00332730"/>
    <w:rsid w:val="00332A18"/>
    <w:rsid w:val="00332D99"/>
    <w:rsid w:val="0033362F"/>
    <w:rsid w:val="00334DAD"/>
    <w:rsid w:val="00335FE9"/>
    <w:rsid w:val="00336FDD"/>
    <w:rsid w:val="00340D7D"/>
    <w:rsid w:val="00341214"/>
    <w:rsid w:val="0034293B"/>
    <w:rsid w:val="00343407"/>
    <w:rsid w:val="00343AE1"/>
    <w:rsid w:val="003442A2"/>
    <w:rsid w:val="00347CEF"/>
    <w:rsid w:val="0035152D"/>
    <w:rsid w:val="0035156D"/>
    <w:rsid w:val="00351B27"/>
    <w:rsid w:val="00352C5D"/>
    <w:rsid w:val="003541FB"/>
    <w:rsid w:val="00355321"/>
    <w:rsid w:val="00355C1B"/>
    <w:rsid w:val="00355DAA"/>
    <w:rsid w:val="00357E1C"/>
    <w:rsid w:val="003601A4"/>
    <w:rsid w:val="0036083B"/>
    <w:rsid w:val="00360E30"/>
    <w:rsid w:val="00361F36"/>
    <w:rsid w:val="0036387D"/>
    <w:rsid w:val="00364ABF"/>
    <w:rsid w:val="003656AA"/>
    <w:rsid w:val="003660CA"/>
    <w:rsid w:val="0036750A"/>
    <w:rsid w:val="0037013E"/>
    <w:rsid w:val="00370713"/>
    <w:rsid w:val="00370763"/>
    <w:rsid w:val="003726AD"/>
    <w:rsid w:val="00372C02"/>
    <w:rsid w:val="00373FA3"/>
    <w:rsid w:val="003747CD"/>
    <w:rsid w:val="003750BF"/>
    <w:rsid w:val="00376293"/>
    <w:rsid w:val="003768BC"/>
    <w:rsid w:val="00376C3C"/>
    <w:rsid w:val="003775BF"/>
    <w:rsid w:val="00377B33"/>
    <w:rsid w:val="00377E86"/>
    <w:rsid w:val="0038047D"/>
    <w:rsid w:val="0038240A"/>
    <w:rsid w:val="00382BC0"/>
    <w:rsid w:val="00384A13"/>
    <w:rsid w:val="00385177"/>
    <w:rsid w:val="00386C4A"/>
    <w:rsid w:val="003877E6"/>
    <w:rsid w:val="00393F82"/>
    <w:rsid w:val="00394401"/>
    <w:rsid w:val="00397E40"/>
    <w:rsid w:val="00397E90"/>
    <w:rsid w:val="003A013E"/>
    <w:rsid w:val="003A0AE9"/>
    <w:rsid w:val="003A17AF"/>
    <w:rsid w:val="003A2176"/>
    <w:rsid w:val="003A699D"/>
    <w:rsid w:val="003B0885"/>
    <w:rsid w:val="003B0E6B"/>
    <w:rsid w:val="003B2424"/>
    <w:rsid w:val="003B2D03"/>
    <w:rsid w:val="003B3181"/>
    <w:rsid w:val="003B34A0"/>
    <w:rsid w:val="003B3CDD"/>
    <w:rsid w:val="003B3E42"/>
    <w:rsid w:val="003B4999"/>
    <w:rsid w:val="003B4B1B"/>
    <w:rsid w:val="003B4C77"/>
    <w:rsid w:val="003B5376"/>
    <w:rsid w:val="003B56A8"/>
    <w:rsid w:val="003B69F1"/>
    <w:rsid w:val="003B7064"/>
    <w:rsid w:val="003B7DDC"/>
    <w:rsid w:val="003C01C5"/>
    <w:rsid w:val="003C10BB"/>
    <w:rsid w:val="003C125F"/>
    <w:rsid w:val="003C2BE0"/>
    <w:rsid w:val="003C33C9"/>
    <w:rsid w:val="003C3BFF"/>
    <w:rsid w:val="003C47C5"/>
    <w:rsid w:val="003C4ACD"/>
    <w:rsid w:val="003C54CE"/>
    <w:rsid w:val="003C5A87"/>
    <w:rsid w:val="003C5AF5"/>
    <w:rsid w:val="003C5BD0"/>
    <w:rsid w:val="003C5BDC"/>
    <w:rsid w:val="003C6798"/>
    <w:rsid w:val="003D26D1"/>
    <w:rsid w:val="003D336E"/>
    <w:rsid w:val="003D4C59"/>
    <w:rsid w:val="003D57CF"/>
    <w:rsid w:val="003D5947"/>
    <w:rsid w:val="003D67F6"/>
    <w:rsid w:val="003D749A"/>
    <w:rsid w:val="003E178D"/>
    <w:rsid w:val="003E1CCD"/>
    <w:rsid w:val="003E1FAC"/>
    <w:rsid w:val="003E29BE"/>
    <w:rsid w:val="003E300B"/>
    <w:rsid w:val="003E33FC"/>
    <w:rsid w:val="003E36DC"/>
    <w:rsid w:val="003E4FE6"/>
    <w:rsid w:val="003E5180"/>
    <w:rsid w:val="003E6886"/>
    <w:rsid w:val="003E6AE2"/>
    <w:rsid w:val="003E6CB2"/>
    <w:rsid w:val="003E7E16"/>
    <w:rsid w:val="003F31FF"/>
    <w:rsid w:val="003F38CD"/>
    <w:rsid w:val="003F3B20"/>
    <w:rsid w:val="003F4D89"/>
    <w:rsid w:val="003F536A"/>
    <w:rsid w:val="003F6413"/>
    <w:rsid w:val="003F7812"/>
    <w:rsid w:val="00400326"/>
    <w:rsid w:val="00400570"/>
    <w:rsid w:val="0040072D"/>
    <w:rsid w:val="00405466"/>
    <w:rsid w:val="004057B5"/>
    <w:rsid w:val="00405B27"/>
    <w:rsid w:val="0040616D"/>
    <w:rsid w:val="004112F4"/>
    <w:rsid w:val="00411F61"/>
    <w:rsid w:val="004140EA"/>
    <w:rsid w:val="00414337"/>
    <w:rsid w:val="004143DB"/>
    <w:rsid w:val="00414AFF"/>
    <w:rsid w:val="00415B01"/>
    <w:rsid w:val="00415DCC"/>
    <w:rsid w:val="00415F3F"/>
    <w:rsid w:val="004167B6"/>
    <w:rsid w:val="004173BB"/>
    <w:rsid w:val="00420E24"/>
    <w:rsid w:val="00421253"/>
    <w:rsid w:val="0042166B"/>
    <w:rsid w:val="00421892"/>
    <w:rsid w:val="004232F1"/>
    <w:rsid w:val="004234CD"/>
    <w:rsid w:val="00424B96"/>
    <w:rsid w:val="00425010"/>
    <w:rsid w:val="00426497"/>
    <w:rsid w:val="0042658E"/>
    <w:rsid w:val="00426D9B"/>
    <w:rsid w:val="00427BCD"/>
    <w:rsid w:val="004310B6"/>
    <w:rsid w:val="00431565"/>
    <w:rsid w:val="00431704"/>
    <w:rsid w:val="00431832"/>
    <w:rsid w:val="0043346E"/>
    <w:rsid w:val="00433869"/>
    <w:rsid w:val="004339E2"/>
    <w:rsid w:val="0043476F"/>
    <w:rsid w:val="004356FA"/>
    <w:rsid w:val="00440262"/>
    <w:rsid w:val="00440EF5"/>
    <w:rsid w:val="00442514"/>
    <w:rsid w:val="004448FD"/>
    <w:rsid w:val="00445498"/>
    <w:rsid w:val="00445E16"/>
    <w:rsid w:val="00445FF8"/>
    <w:rsid w:val="0045100B"/>
    <w:rsid w:val="00451D1C"/>
    <w:rsid w:val="00453055"/>
    <w:rsid w:val="00455A0A"/>
    <w:rsid w:val="00456034"/>
    <w:rsid w:val="004567A6"/>
    <w:rsid w:val="00457779"/>
    <w:rsid w:val="0045786C"/>
    <w:rsid w:val="00457C9E"/>
    <w:rsid w:val="00457EE4"/>
    <w:rsid w:val="00460275"/>
    <w:rsid w:val="00462232"/>
    <w:rsid w:val="00462BD0"/>
    <w:rsid w:val="00466B45"/>
    <w:rsid w:val="004674DC"/>
    <w:rsid w:val="00467EC3"/>
    <w:rsid w:val="0047049D"/>
    <w:rsid w:val="00472261"/>
    <w:rsid w:val="00475422"/>
    <w:rsid w:val="00475567"/>
    <w:rsid w:val="004768AF"/>
    <w:rsid w:val="0047714C"/>
    <w:rsid w:val="00480525"/>
    <w:rsid w:val="00481358"/>
    <w:rsid w:val="004813CB"/>
    <w:rsid w:val="004837E4"/>
    <w:rsid w:val="0048401D"/>
    <w:rsid w:val="00485886"/>
    <w:rsid w:val="00485AFA"/>
    <w:rsid w:val="004860B6"/>
    <w:rsid w:val="00487A97"/>
    <w:rsid w:val="00491383"/>
    <w:rsid w:val="00492177"/>
    <w:rsid w:val="00492B86"/>
    <w:rsid w:val="00494652"/>
    <w:rsid w:val="004958A7"/>
    <w:rsid w:val="00495B96"/>
    <w:rsid w:val="00495E0E"/>
    <w:rsid w:val="00495FBB"/>
    <w:rsid w:val="00497DDC"/>
    <w:rsid w:val="004A0F3D"/>
    <w:rsid w:val="004A1D0B"/>
    <w:rsid w:val="004A1E64"/>
    <w:rsid w:val="004A2151"/>
    <w:rsid w:val="004A33A0"/>
    <w:rsid w:val="004A3556"/>
    <w:rsid w:val="004A3A78"/>
    <w:rsid w:val="004A3DBF"/>
    <w:rsid w:val="004A4583"/>
    <w:rsid w:val="004A4862"/>
    <w:rsid w:val="004A4F52"/>
    <w:rsid w:val="004A526D"/>
    <w:rsid w:val="004A76DE"/>
    <w:rsid w:val="004A7E4B"/>
    <w:rsid w:val="004A7E80"/>
    <w:rsid w:val="004A7F93"/>
    <w:rsid w:val="004B00AA"/>
    <w:rsid w:val="004B0DEB"/>
    <w:rsid w:val="004B129A"/>
    <w:rsid w:val="004B1932"/>
    <w:rsid w:val="004B1E67"/>
    <w:rsid w:val="004B374D"/>
    <w:rsid w:val="004B3CE7"/>
    <w:rsid w:val="004B478D"/>
    <w:rsid w:val="004B4B56"/>
    <w:rsid w:val="004B52B9"/>
    <w:rsid w:val="004B61C7"/>
    <w:rsid w:val="004B6A13"/>
    <w:rsid w:val="004B7961"/>
    <w:rsid w:val="004C1E2D"/>
    <w:rsid w:val="004C2813"/>
    <w:rsid w:val="004C5E94"/>
    <w:rsid w:val="004C60F9"/>
    <w:rsid w:val="004C6ADB"/>
    <w:rsid w:val="004D0981"/>
    <w:rsid w:val="004D0C38"/>
    <w:rsid w:val="004D13FB"/>
    <w:rsid w:val="004D1576"/>
    <w:rsid w:val="004D75D0"/>
    <w:rsid w:val="004E1308"/>
    <w:rsid w:val="004E28A1"/>
    <w:rsid w:val="004E2C92"/>
    <w:rsid w:val="004E2FB9"/>
    <w:rsid w:val="004E4F0F"/>
    <w:rsid w:val="004E67C3"/>
    <w:rsid w:val="004F030D"/>
    <w:rsid w:val="004F1972"/>
    <w:rsid w:val="004F3473"/>
    <w:rsid w:val="004F5063"/>
    <w:rsid w:val="004F5AC6"/>
    <w:rsid w:val="004F6428"/>
    <w:rsid w:val="004F7F53"/>
    <w:rsid w:val="0050057E"/>
    <w:rsid w:val="00500E8B"/>
    <w:rsid w:val="00502250"/>
    <w:rsid w:val="00502BFA"/>
    <w:rsid w:val="00503706"/>
    <w:rsid w:val="00505D6D"/>
    <w:rsid w:val="0050654C"/>
    <w:rsid w:val="00510373"/>
    <w:rsid w:val="0051073B"/>
    <w:rsid w:val="00510C76"/>
    <w:rsid w:val="0051139C"/>
    <w:rsid w:val="00513EE9"/>
    <w:rsid w:val="0051400D"/>
    <w:rsid w:val="00514B5C"/>
    <w:rsid w:val="005161B4"/>
    <w:rsid w:val="0051623D"/>
    <w:rsid w:val="0051669B"/>
    <w:rsid w:val="00516B8B"/>
    <w:rsid w:val="005224CF"/>
    <w:rsid w:val="00524496"/>
    <w:rsid w:val="005246ED"/>
    <w:rsid w:val="005256CD"/>
    <w:rsid w:val="00525C2C"/>
    <w:rsid w:val="00526199"/>
    <w:rsid w:val="0052670A"/>
    <w:rsid w:val="0052757E"/>
    <w:rsid w:val="00530A03"/>
    <w:rsid w:val="00531569"/>
    <w:rsid w:val="00534066"/>
    <w:rsid w:val="0053431D"/>
    <w:rsid w:val="00534420"/>
    <w:rsid w:val="0053448A"/>
    <w:rsid w:val="00535675"/>
    <w:rsid w:val="005359F2"/>
    <w:rsid w:val="00535C63"/>
    <w:rsid w:val="0053630F"/>
    <w:rsid w:val="005400FF"/>
    <w:rsid w:val="00540D1E"/>
    <w:rsid w:val="00542955"/>
    <w:rsid w:val="00542D73"/>
    <w:rsid w:val="00543D42"/>
    <w:rsid w:val="005442D1"/>
    <w:rsid w:val="0054528B"/>
    <w:rsid w:val="00552BF3"/>
    <w:rsid w:val="00553FC7"/>
    <w:rsid w:val="00554100"/>
    <w:rsid w:val="005550D7"/>
    <w:rsid w:val="00555649"/>
    <w:rsid w:val="00556776"/>
    <w:rsid w:val="00557269"/>
    <w:rsid w:val="005574B6"/>
    <w:rsid w:val="005577E9"/>
    <w:rsid w:val="00560EEC"/>
    <w:rsid w:val="0056244D"/>
    <w:rsid w:val="00562C02"/>
    <w:rsid w:val="00563860"/>
    <w:rsid w:val="00563A2A"/>
    <w:rsid w:val="00564E7F"/>
    <w:rsid w:val="00565880"/>
    <w:rsid w:val="00566B6A"/>
    <w:rsid w:val="00567919"/>
    <w:rsid w:val="00570B78"/>
    <w:rsid w:val="00571346"/>
    <w:rsid w:val="005721B2"/>
    <w:rsid w:val="0057313F"/>
    <w:rsid w:val="005735E7"/>
    <w:rsid w:val="005740CF"/>
    <w:rsid w:val="0057421D"/>
    <w:rsid w:val="005744DB"/>
    <w:rsid w:val="00575D6D"/>
    <w:rsid w:val="005773F1"/>
    <w:rsid w:val="00577E3E"/>
    <w:rsid w:val="0058078B"/>
    <w:rsid w:val="00580841"/>
    <w:rsid w:val="00581844"/>
    <w:rsid w:val="0058235C"/>
    <w:rsid w:val="00582C1B"/>
    <w:rsid w:val="00582CC8"/>
    <w:rsid w:val="00584304"/>
    <w:rsid w:val="005849F1"/>
    <w:rsid w:val="00585424"/>
    <w:rsid w:val="005871A8"/>
    <w:rsid w:val="00587F71"/>
    <w:rsid w:val="00591BAE"/>
    <w:rsid w:val="005933CE"/>
    <w:rsid w:val="0059435D"/>
    <w:rsid w:val="00594975"/>
    <w:rsid w:val="0059539E"/>
    <w:rsid w:val="00596B6A"/>
    <w:rsid w:val="005972AD"/>
    <w:rsid w:val="005A0C7A"/>
    <w:rsid w:val="005A0FEE"/>
    <w:rsid w:val="005A137B"/>
    <w:rsid w:val="005A678F"/>
    <w:rsid w:val="005A773D"/>
    <w:rsid w:val="005B03F0"/>
    <w:rsid w:val="005B0579"/>
    <w:rsid w:val="005B2695"/>
    <w:rsid w:val="005B2800"/>
    <w:rsid w:val="005B4581"/>
    <w:rsid w:val="005B6191"/>
    <w:rsid w:val="005B7FD3"/>
    <w:rsid w:val="005C09FC"/>
    <w:rsid w:val="005C19B0"/>
    <w:rsid w:val="005C204F"/>
    <w:rsid w:val="005C352D"/>
    <w:rsid w:val="005C3CF6"/>
    <w:rsid w:val="005C3EA7"/>
    <w:rsid w:val="005C4887"/>
    <w:rsid w:val="005C4D1D"/>
    <w:rsid w:val="005D0FEE"/>
    <w:rsid w:val="005D1732"/>
    <w:rsid w:val="005D22DA"/>
    <w:rsid w:val="005D3B86"/>
    <w:rsid w:val="005D451C"/>
    <w:rsid w:val="005D4817"/>
    <w:rsid w:val="005D5F8F"/>
    <w:rsid w:val="005D6B85"/>
    <w:rsid w:val="005D785A"/>
    <w:rsid w:val="005E130D"/>
    <w:rsid w:val="005E1C3C"/>
    <w:rsid w:val="005E1F56"/>
    <w:rsid w:val="005E43AB"/>
    <w:rsid w:val="005E4487"/>
    <w:rsid w:val="005E5DC2"/>
    <w:rsid w:val="005E67C7"/>
    <w:rsid w:val="005E6FDB"/>
    <w:rsid w:val="005E7EFE"/>
    <w:rsid w:val="005F000D"/>
    <w:rsid w:val="005F08C9"/>
    <w:rsid w:val="005F0A56"/>
    <w:rsid w:val="005F28DD"/>
    <w:rsid w:val="005F295F"/>
    <w:rsid w:val="005F33B9"/>
    <w:rsid w:val="005F3417"/>
    <w:rsid w:val="005F3F18"/>
    <w:rsid w:val="005F6DC7"/>
    <w:rsid w:val="006019D2"/>
    <w:rsid w:val="006031E4"/>
    <w:rsid w:val="00605FED"/>
    <w:rsid w:val="006066AC"/>
    <w:rsid w:val="00606768"/>
    <w:rsid w:val="00606842"/>
    <w:rsid w:val="0060708A"/>
    <w:rsid w:val="00607372"/>
    <w:rsid w:val="00607F85"/>
    <w:rsid w:val="0061088D"/>
    <w:rsid w:val="00612815"/>
    <w:rsid w:val="00612A9B"/>
    <w:rsid w:val="00613D85"/>
    <w:rsid w:val="006141E3"/>
    <w:rsid w:val="006161F8"/>
    <w:rsid w:val="0061749B"/>
    <w:rsid w:val="00617D94"/>
    <w:rsid w:val="00620B2E"/>
    <w:rsid w:val="00620C61"/>
    <w:rsid w:val="00621092"/>
    <w:rsid w:val="0062168C"/>
    <w:rsid w:val="00621909"/>
    <w:rsid w:val="00622A5F"/>
    <w:rsid w:val="00627149"/>
    <w:rsid w:val="006310E5"/>
    <w:rsid w:val="006322A3"/>
    <w:rsid w:val="006322FD"/>
    <w:rsid w:val="00632CCC"/>
    <w:rsid w:val="00633134"/>
    <w:rsid w:val="006342DA"/>
    <w:rsid w:val="00634FE0"/>
    <w:rsid w:val="006350D2"/>
    <w:rsid w:val="006360C9"/>
    <w:rsid w:val="0063672C"/>
    <w:rsid w:val="00637B23"/>
    <w:rsid w:val="00641921"/>
    <w:rsid w:val="00642055"/>
    <w:rsid w:val="006423D3"/>
    <w:rsid w:val="00643A02"/>
    <w:rsid w:val="00644B62"/>
    <w:rsid w:val="00645C13"/>
    <w:rsid w:val="00646DF7"/>
    <w:rsid w:val="00647065"/>
    <w:rsid w:val="00647F94"/>
    <w:rsid w:val="00650413"/>
    <w:rsid w:val="00650AA0"/>
    <w:rsid w:val="0065286B"/>
    <w:rsid w:val="00654161"/>
    <w:rsid w:val="00655D8A"/>
    <w:rsid w:val="00656DE6"/>
    <w:rsid w:val="00656E93"/>
    <w:rsid w:val="00657CF0"/>
    <w:rsid w:val="006600B6"/>
    <w:rsid w:val="00660B84"/>
    <w:rsid w:val="006622AD"/>
    <w:rsid w:val="00663014"/>
    <w:rsid w:val="00663E14"/>
    <w:rsid w:val="00663EA0"/>
    <w:rsid w:val="006651FF"/>
    <w:rsid w:val="006664C8"/>
    <w:rsid w:val="0066672D"/>
    <w:rsid w:val="0066693E"/>
    <w:rsid w:val="006673DE"/>
    <w:rsid w:val="00671D5C"/>
    <w:rsid w:val="00674947"/>
    <w:rsid w:val="00676CF0"/>
    <w:rsid w:val="006772F5"/>
    <w:rsid w:val="006802B7"/>
    <w:rsid w:val="006837B9"/>
    <w:rsid w:val="00685787"/>
    <w:rsid w:val="006861BD"/>
    <w:rsid w:val="006872A2"/>
    <w:rsid w:val="00690C2E"/>
    <w:rsid w:val="00693F28"/>
    <w:rsid w:val="00694896"/>
    <w:rsid w:val="0069506C"/>
    <w:rsid w:val="006954C7"/>
    <w:rsid w:val="00696445"/>
    <w:rsid w:val="00697F5D"/>
    <w:rsid w:val="00697FB7"/>
    <w:rsid w:val="006A0CBC"/>
    <w:rsid w:val="006A2B5A"/>
    <w:rsid w:val="006A3E90"/>
    <w:rsid w:val="006A6972"/>
    <w:rsid w:val="006A6C13"/>
    <w:rsid w:val="006A6DB3"/>
    <w:rsid w:val="006B0416"/>
    <w:rsid w:val="006B07B1"/>
    <w:rsid w:val="006B0A73"/>
    <w:rsid w:val="006B18A8"/>
    <w:rsid w:val="006B25AE"/>
    <w:rsid w:val="006B28FC"/>
    <w:rsid w:val="006B5B28"/>
    <w:rsid w:val="006B76E2"/>
    <w:rsid w:val="006B7C25"/>
    <w:rsid w:val="006C2DF5"/>
    <w:rsid w:val="006C2E91"/>
    <w:rsid w:val="006C3765"/>
    <w:rsid w:val="006C3CFF"/>
    <w:rsid w:val="006C4DD3"/>
    <w:rsid w:val="006C564A"/>
    <w:rsid w:val="006C5D80"/>
    <w:rsid w:val="006D1590"/>
    <w:rsid w:val="006D1727"/>
    <w:rsid w:val="006D1FA8"/>
    <w:rsid w:val="006D2024"/>
    <w:rsid w:val="006D211D"/>
    <w:rsid w:val="006D22A1"/>
    <w:rsid w:val="006D299A"/>
    <w:rsid w:val="006D38E7"/>
    <w:rsid w:val="006D432C"/>
    <w:rsid w:val="006D459F"/>
    <w:rsid w:val="006D46C0"/>
    <w:rsid w:val="006D5909"/>
    <w:rsid w:val="006D63ED"/>
    <w:rsid w:val="006D7526"/>
    <w:rsid w:val="006D7E58"/>
    <w:rsid w:val="006E08A2"/>
    <w:rsid w:val="006E3385"/>
    <w:rsid w:val="006E44BB"/>
    <w:rsid w:val="006E5354"/>
    <w:rsid w:val="006E5D5A"/>
    <w:rsid w:val="006E7143"/>
    <w:rsid w:val="006E7C36"/>
    <w:rsid w:val="006F2AF3"/>
    <w:rsid w:val="006F5093"/>
    <w:rsid w:val="006F5CEC"/>
    <w:rsid w:val="006F6244"/>
    <w:rsid w:val="0070430C"/>
    <w:rsid w:val="007047D6"/>
    <w:rsid w:val="007051BD"/>
    <w:rsid w:val="007052D9"/>
    <w:rsid w:val="00706D3B"/>
    <w:rsid w:val="0070716E"/>
    <w:rsid w:val="007102AC"/>
    <w:rsid w:val="00710D09"/>
    <w:rsid w:val="0071280B"/>
    <w:rsid w:val="00712A8A"/>
    <w:rsid w:val="00712DFA"/>
    <w:rsid w:val="00713073"/>
    <w:rsid w:val="0071361C"/>
    <w:rsid w:val="007156A0"/>
    <w:rsid w:val="007159E4"/>
    <w:rsid w:val="00720755"/>
    <w:rsid w:val="00721BC0"/>
    <w:rsid w:val="007222DD"/>
    <w:rsid w:val="0072251D"/>
    <w:rsid w:val="00723D98"/>
    <w:rsid w:val="0072480B"/>
    <w:rsid w:val="007307D9"/>
    <w:rsid w:val="00730971"/>
    <w:rsid w:val="00731E43"/>
    <w:rsid w:val="00732E27"/>
    <w:rsid w:val="00733033"/>
    <w:rsid w:val="00734688"/>
    <w:rsid w:val="0073560E"/>
    <w:rsid w:val="007371AA"/>
    <w:rsid w:val="0074007A"/>
    <w:rsid w:val="007422A0"/>
    <w:rsid w:val="007435EC"/>
    <w:rsid w:val="00743718"/>
    <w:rsid w:val="007443C8"/>
    <w:rsid w:val="007477FE"/>
    <w:rsid w:val="00747DD7"/>
    <w:rsid w:val="007506A3"/>
    <w:rsid w:val="007510F1"/>
    <w:rsid w:val="00753681"/>
    <w:rsid w:val="007540F5"/>
    <w:rsid w:val="00755CAF"/>
    <w:rsid w:val="00755D5D"/>
    <w:rsid w:val="00755F6F"/>
    <w:rsid w:val="00756196"/>
    <w:rsid w:val="00761913"/>
    <w:rsid w:val="007625D1"/>
    <w:rsid w:val="0076489B"/>
    <w:rsid w:val="007651E2"/>
    <w:rsid w:val="00765E55"/>
    <w:rsid w:val="007705D5"/>
    <w:rsid w:val="0077145E"/>
    <w:rsid w:val="00771D8E"/>
    <w:rsid w:val="0077258A"/>
    <w:rsid w:val="007750D7"/>
    <w:rsid w:val="00775345"/>
    <w:rsid w:val="007757EF"/>
    <w:rsid w:val="00776120"/>
    <w:rsid w:val="007766C0"/>
    <w:rsid w:val="00776D39"/>
    <w:rsid w:val="0077721A"/>
    <w:rsid w:val="00777EF2"/>
    <w:rsid w:val="007817F6"/>
    <w:rsid w:val="00782BC9"/>
    <w:rsid w:val="00783F1E"/>
    <w:rsid w:val="00785418"/>
    <w:rsid w:val="00785AC9"/>
    <w:rsid w:val="00785B6D"/>
    <w:rsid w:val="007860D6"/>
    <w:rsid w:val="00786CEC"/>
    <w:rsid w:val="00786E22"/>
    <w:rsid w:val="00786EAD"/>
    <w:rsid w:val="00787656"/>
    <w:rsid w:val="00790D65"/>
    <w:rsid w:val="00791451"/>
    <w:rsid w:val="00791ED8"/>
    <w:rsid w:val="00793A0B"/>
    <w:rsid w:val="00794434"/>
    <w:rsid w:val="00795E5D"/>
    <w:rsid w:val="0079668B"/>
    <w:rsid w:val="00796C0B"/>
    <w:rsid w:val="00797BBD"/>
    <w:rsid w:val="00797D81"/>
    <w:rsid w:val="007A0486"/>
    <w:rsid w:val="007A04A6"/>
    <w:rsid w:val="007A0768"/>
    <w:rsid w:val="007A0C56"/>
    <w:rsid w:val="007A1242"/>
    <w:rsid w:val="007A1DE3"/>
    <w:rsid w:val="007A2BE2"/>
    <w:rsid w:val="007A4A15"/>
    <w:rsid w:val="007A534C"/>
    <w:rsid w:val="007A6D50"/>
    <w:rsid w:val="007A7E26"/>
    <w:rsid w:val="007B0753"/>
    <w:rsid w:val="007B0853"/>
    <w:rsid w:val="007B3384"/>
    <w:rsid w:val="007B3CEF"/>
    <w:rsid w:val="007B4143"/>
    <w:rsid w:val="007B4960"/>
    <w:rsid w:val="007B6B59"/>
    <w:rsid w:val="007B7057"/>
    <w:rsid w:val="007C042B"/>
    <w:rsid w:val="007C06BC"/>
    <w:rsid w:val="007C1237"/>
    <w:rsid w:val="007C294A"/>
    <w:rsid w:val="007C3011"/>
    <w:rsid w:val="007C3A4A"/>
    <w:rsid w:val="007C4B4C"/>
    <w:rsid w:val="007C7CBD"/>
    <w:rsid w:val="007D012D"/>
    <w:rsid w:val="007D17CB"/>
    <w:rsid w:val="007D3A9F"/>
    <w:rsid w:val="007D4960"/>
    <w:rsid w:val="007E08DF"/>
    <w:rsid w:val="007E1379"/>
    <w:rsid w:val="007E148A"/>
    <w:rsid w:val="007E349C"/>
    <w:rsid w:val="007E4E11"/>
    <w:rsid w:val="007E5308"/>
    <w:rsid w:val="007E5606"/>
    <w:rsid w:val="007E59AF"/>
    <w:rsid w:val="007E6206"/>
    <w:rsid w:val="007F02CF"/>
    <w:rsid w:val="007F1188"/>
    <w:rsid w:val="007F138D"/>
    <w:rsid w:val="007F19DD"/>
    <w:rsid w:val="007F26C5"/>
    <w:rsid w:val="007F2B51"/>
    <w:rsid w:val="007F3326"/>
    <w:rsid w:val="007F353E"/>
    <w:rsid w:val="007F4E32"/>
    <w:rsid w:val="007F53AF"/>
    <w:rsid w:val="008007E9"/>
    <w:rsid w:val="00800E4E"/>
    <w:rsid w:val="00801058"/>
    <w:rsid w:val="00801EE7"/>
    <w:rsid w:val="00803E06"/>
    <w:rsid w:val="00804082"/>
    <w:rsid w:val="008061A0"/>
    <w:rsid w:val="00807365"/>
    <w:rsid w:val="008075E1"/>
    <w:rsid w:val="00807A69"/>
    <w:rsid w:val="00811385"/>
    <w:rsid w:val="00813838"/>
    <w:rsid w:val="008139A7"/>
    <w:rsid w:val="0081428C"/>
    <w:rsid w:val="008147D0"/>
    <w:rsid w:val="00814E18"/>
    <w:rsid w:val="0081614C"/>
    <w:rsid w:val="008168DC"/>
    <w:rsid w:val="00822316"/>
    <w:rsid w:val="008224D5"/>
    <w:rsid w:val="00822E67"/>
    <w:rsid w:val="00824667"/>
    <w:rsid w:val="00826BAA"/>
    <w:rsid w:val="008276E6"/>
    <w:rsid w:val="008279F9"/>
    <w:rsid w:val="0083159E"/>
    <w:rsid w:val="00834852"/>
    <w:rsid w:val="0083494A"/>
    <w:rsid w:val="00834C32"/>
    <w:rsid w:val="00834E05"/>
    <w:rsid w:val="00837C35"/>
    <w:rsid w:val="008419CB"/>
    <w:rsid w:val="0084216E"/>
    <w:rsid w:val="008424E3"/>
    <w:rsid w:val="00843583"/>
    <w:rsid w:val="008439F8"/>
    <w:rsid w:val="00843ED1"/>
    <w:rsid w:val="00844179"/>
    <w:rsid w:val="00844225"/>
    <w:rsid w:val="008445BA"/>
    <w:rsid w:val="00845441"/>
    <w:rsid w:val="00845E59"/>
    <w:rsid w:val="00846757"/>
    <w:rsid w:val="00846845"/>
    <w:rsid w:val="00847BBC"/>
    <w:rsid w:val="00850246"/>
    <w:rsid w:val="00850563"/>
    <w:rsid w:val="00851AD0"/>
    <w:rsid w:val="00852227"/>
    <w:rsid w:val="00854E66"/>
    <w:rsid w:val="00860709"/>
    <w:rsid w:val="00861392"/>
    <w:rsid w:val="008629C0"/>
    <w:rsid w:val="00862F95"/>
    <w:rsid w:val="0086313C"/>
    <w:rsid w:val="0086394F"/>
    <w:rsid w:val="008705AA"/>
    <w:rsid w:val="008705C0"/>
    <w:rsid w:val="00870920"/>
    <w:rsid w:val="0087205F"/>
    <w:rsid w:val="00872A2A"/>
    <w:rsid w:val="00873029"/>
    <w:rsid w:val="00874601"/>
    <w:rsid w:val="00875927"/>
    <w:rsid w:val="00881363"/>
    <w:rsid w:val="00881FAC"/>
    <w:rsid w:val="008825FA"/>
    <w:rsid w:val="00882767"/>
    <w:rsid w:val="00883AE2"/>
    <w:rsid w:val="00884870"/>
    <w:rsid w:val="00885A08"/>
    <w:rsid w:val="00885CB6"/>
    <w:rsid w:val="00887558"/>
    <w:rsid w:val="00890A92"/>
    <w:rsid w:val="00890D90"/>
    <w:rsid w:val="00891F4D"/>
    <w:rsid w:val="008925D7"/>
    <w:rsid w:val="008928A5"/>
    <w:rsid w:val="00892A31"/>
    <w:rsid w:val="00893E7B"/>
    <w:rsid w:val="0089440E"/>
    <w:rsid w:val="0089625E"/>
    <w:rsid w:val="008A091F"/>
    <w:rsid w:val="008A0F2A"/>
    <w:rsid w:val="008A128F"/>
    <w:rsid w:val="008A2D49"/>
    <w:rsid w:val="008A2FA4"/>
    <w:rsid w:val="008A4F75"/>
    <w:rsid w:val="008A5B1E"/>
    <w:rsid w:val="008A6C05"/>
    <w:rsid w:val="008B0154"/>
    <w:rsid w:val="008B21ED"/>
    <w:rsid w:val="008B23D6"/>
    <w:rsid w:val="008B2AF1"/>
    <w:rsid w:val="008B30D1"/>
    <w:rsid w:val="008B3D82"/>
    <w:rsid w:val="008B407B"/>
    <w:rsid w:val="008B51E4"/>
    <w:rsid w:val="008B65D5"/>
    <w:rsid w:val="008B7CF1"/>
    <w:rsid w:val="008B7F9F"/>
    <w:rsid w:val="008B7FAD"/>
    <w:rsid w:val="008C0230"/>
    <w:rsid w:val="008C0DB5"/>
    <w:rsid w:val="008C1EEC"/>
    <w:rsid w:val="008C21AA"/>
    <w:rsid w:val="008C25B1"/>
    <w:rsid w:val="008C5506"/>
    <w:rsid w:val="008C58AD"/>
    <w:rsid w:val="008C5E33"/>
    <w:rsid w:val="008C6024"/>
    <w:rsid w:val="008C6213"/>
    <w:rsid w:val="008C7920"/>
    <w:rsid w:val="008D1C11"/>
    <w:rsid w:val="008D34EF"/>
    <w:rsid w:val="008D35A8"/>
    <w:rsid w:val="008D4CE3"/>
    <w:rsid w:val="008D5379"/>
    <w:rsid w:val="008D7283"/>
    <w:rsid w:val="008E0522"/>
    <w:rsid w:val="008E0A7C"/>
    <w:rsid w:val="008E76A3"/>
    <w:rsid w:val="008E7909"/>
    <w:rsid w:val="008F2E8F"/>
    <w:rsid w:val="008F4B16"/>
    <w:rsid w:val="008F4EDB"/>
    <w:rsid w:val="008F5417"/>
    <w:rsid w:val="008F614F"/>
    <w:rsid w:val="008F674A"/>
    <w:rsid w:val="008F6D31"/>
    <w:rsid w:val="008F756D"/>
    <w:rsid w:val="008F7C7F"/>
    <w:rsid w:val="0090001A"/>
    <w:rsid w:val="009002BF"/>
    <w:rsid w:val="00904833"/>
    <w:rsid w:val="00906DE0"/>
    <w:rsid w:val="00907467"/>
    <w:rsid w:val="00910846"/>
    <w:rsid w:val="00910891"/>
    <w:rsid w:val="00910E41"/>
    <w:rsid w:val="00911123"/>
    <w:rsid w:val="009120F7"/>
    <w:rsid w:val="00914DA8"/>
    <w:rsid w:val="00914FDB"/>
    <w:rsid w:val="00915C67"/>
    <w:rsid w:val="009165C1"/>
    <w:rsid w:val="00916F67"/>
    <w:rsid w:val="00917719"/>
    <w:rsid w:val="00917A73"/>
    <w:rsid w:val="009203FD"/>
    <w:rsid w:val="0092045F"/>
    <w:rsid w:val="00920D29"/>
    <w:rsid w:val="0092215A"/>
    <w:rsid w:val="009230C0"/>
    <w:rsid w:val="009240B6"/>
    <w:rsid w:val="0092459D"/>
    <w:rsid w:val="00926C58"/>
    <w:rsid w:val="009272C4"/>
    <w:rsid w:val="00927C19"/>
    <w:rsid w:val="00930464"/>
    <w:rsid w:val="00936AAD"/>
    <w:rsid w:val="00936D53"/>
    <w:rsid w:val="00941D02"/>
    <w:rsid w:val="0094237C"/>
    <w:rsid w:val="009448B4"/>
    <w:rsid w:val="00944BDB"/>
    <w:rsid w:val="00945010"/>
    <w:rsid w:val="009458CA"/>
    <w:rsid w:val="00945A10"/>
    <w:rsid w:val="009505A6"/>
    <w:rsid w:val="00951514"/>
    <w:rsid w:val="00952B35"/>
    <w:rsid w:val="00952C0A"/>
    <w:rsid w:val="00953694"/>
    <w:rsid w:val="00953EE1"/>
    <w:rsid w:val="00954146"/>
    <w:rsid w:val="0095425D"/>
    <w:rsid w:val="00954779"/>
    <w:rsid w:val="00954ADD"/>
    <w:rsid w:val="00956F60"/>
    <w:rsid w:val="009579CC"/>
    <w:rsid w:val="009608B7"/>
    <w:rsid w:val="00960CEA"/>
    <w:rsid w:val="009617B6"/>
    <w:rsid w:val="00962C7A"/>
    <w:rsid w:val="0096411F"/>
    <w:rsid w:val="00964311"/>
    <w:rsid w:val="00966F63"/>
    <w:rsid w:val="00966FF8"/>
    <w:rsid w:val="00967171"/>
    <w:rsid w:val="0097033E"/>
    <w:rsid w:val="00970502"/>
    <w:rsid w:val="00972D61"/>
    <w:rsid w:val="00973839"/>
    <w:rsid w:val="00973B89"/>
    <w:rsid w:val="00975FF6"/>
    <w:rsid w:val="00976B98"/>
    <w:rsid w:val="00976DBB"/>
    <w:rsid w:val="00981DEB"/>
    <w:rsid w:val="00981FB6"/>
    <w:rsid w:val="00982584"/>
    <w:rsid w:val="0098530B"/>
    <w:rsid w:val="00986796"/>
    <w:rsid w:val="00991A8F"/>
    <w:rsid w:val="00991B6F"/>
    <w:rsid w:val="009934CB"/>
    <w:rsid w:val="00993DF3"/>
    <w:rsid w:val="00994DAF"/>
    <w:rsid w:val="00996045"/>
    <w:rsid w:val="009965AA"/>
    <w:rsid w:val="00996B1E"/>
    <w:rsid w:val="009A0B1B"/>
    <w:rsid w:val="009A10C5"/>
    <w:rsid w:val="009A1530"/>
    <w:rsid w:val="009A16EE"/>
    <w:rsid w:val="009A3111"/>
    <w:rsid w:val="009A46B9"/>
    <w:rsid w:val="009A502C"/>
    <w:rsid w:val="009A64DE"/>
    <w:rsid w:val="009A6653"/>
    <w:rsid w:val="009A7279"/>
    <w:rsid w:val="009B0406"/>
    <w:rsid w:val="009B2146"/>
    <w:rsid w:val="009B2748"/>
    <w:rsid w:val="009B2D33"/>
    <w:rsid w:val="009B2DA3"/>
    <w:rsid w:val="009B422A"/>
    <w:rsid w:val="009B4D1B"/>
    <w:rsid w:val="009B4F5A"/>
    <w:rsid w:val="009B5D73"/>
    <w:rsid w:val="009B6C9C"/>
    <w:rsid w:val="009C28ED"/>
    <w:rsid w:val="009C2BE0"/>
    <w:rsid w:val="009C4182"/>
    <w:rsid w:val="009C440F"/>
    <w:rsid w:val="009C50D7"/>
    <w:rsid w:val="009C62AB"/>
    <w:rsid w:val="009C76A8"/>
    <w:rsid w:val="009C7902"/>
    <w:rsid w:val="009C7C8F"/>
    <w:rsid w:val="009D0255"/>
    <w:rsid w:val="009D07B2"/>
    <w:rsid w:val="009D0FF1"/>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F18B7"/>
    <w:rsid w:val="009F19B3"/>
    <w:rsid w:val="009F3558"/>
    <w:rsid w:val="009F41C5"/>
    <w:rsid w:val="009F4914"/>
    <w:rsid w:val="009F5AD7"/>
    <w:rsid w:val="009F5C52"/>
    <w:rsid w:val="009F64E9"/>
    <w:rsid w:val="009F65ED"/>
    <w:rsid w:val="009F6DC0"/>
    <w:rsid w:val="009F70C6"/>
    <w:rsid w:val="00A0316D"/>
    <w:rsid w:val="00A0362A"/>
    <w:rsid w:val="00A03A56"/>
    <w:rsid w:val="00A0465B"/>
    <w:rsid w:val="00A05E0C"/>
    <w:rsid w:val="00A111A3"/>
    <w:rsid w:val="00A112E1"/>
    <w:rsid w:val="00A132B5"/>
    <w:rsid w:val="00A14619"/>
    <w:rsid w:val="00A146EA"/>
    <w:rsid w:val="00A1511E"/>
    <w:rsid w:val="00A16CD4"/>
    <w:rsid w:val="00A20488"/>
    <w:rsid w:val="00A20B38"/>
    <w:rsid w:val="00A20E4F"/>
    <w:rsid w:val="00A21608"/>
    <w:rsid w:val="00A21ED3"/>
    <w:rsid w:val="00A22278"/>
    <w:rsid w:val="00A2274E"/>
    <w:rsid w:val="00A23BCD"/>
    <w:rsid w:val="00A2531D"/>
    <w:rsid w:val="00A2749C"/>
    <w:rsid w:val="00A30F4F"/>
    <w:rsid w:val="00A3167E"/>
    <w:rsid w:val="00A32313"/>
    <w:rsid w:val="00A3258C"/>
    <w:rsid w:val="00A3293F"/>
    <w:rsid w:val="00A33257"/>
    <w:rsid w:val="00A34292"/>
    <w:rsid w:val="00A348FB"/>
    <w:rsid w:val="00A349CD"/>
    <w:rsid w:val="00A371C1"/>
    <w:rsid w:val="00A3728E"/>
    <w:rsid w:val="00A40C11"/>
    <w:rsid w:val="00A419F8"/>
    <w:rsid w:val="00A42A6E"/>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23A8"/>
    <w:rsid w:val="00A63340"/>
    <w:rsid w:val="00A6498C"/>
    <w:rsid w:val="00A656AE"/>
    <w:rsid w:val="00A67ACD"/>
    <w:rsid w:val="00A67C8F"/>
    <w:rsid w:val="00A67E81"/>
    <w:rsid w:val="00A70C69"/>
    <w:rsid w:val="00A74594"/>
    <w:rsid w:val="00A75FEE"/>
    <w:rsid w:val="00A77063"/>
    <w:rsid w:val="00A774BA"/>
    <w:rsid w:val="00A808DD"/>
    <w:rsid w:val="00A82A2A"/>
    <w:rsid w:val="00A842F9"/>
    <w:rsid w:val="00A87DF8"/>
    <w:rsid w:val="00A90DBF"/>
    <w:rsid w:val="00A90EA7"/>
    <w:rsid w:val="00A91199"/>
    <w:rsid w:val="00A912D2"/>
    <w:rsid w:val="00A91877"/>
    <w:rsid w:val="00A92DE4"/>
    <w:rsid w:val="00A94400"/>
    <w:rsid w:val="00A94D78"/>
    <w:rsid w:val="00A961E1"/>
    <w:rsid w:val="00A9666E"/>
    <w:rsid w:val="00A97EF5"/>
    <w:rsid w:val="00AA05A6"/>
    <w:rsid w:val="00AA08C6"/>
    <w:rsid w:val="00AA09F6"/>
    <w:rsid w:val="00AA2E33"/>
    <w:rsid w:val="00AA3077"/>
    <w:rsid w:val="00AA369E"/>
    <w:rsid w:val="00AA537A"/>
    <w:rsid w:val="00AA7EB7"/>
    <w:rsid w:val="00AA7FCA"/>
    <w:rsid w:val="00AB04DC"/>
    <w:rsid w:val="00AB080B"/>
    <w:rsid w:val="00AB2969"/>
    <w:rsid w:val="00AB2CD6"/>
    <w:rsid w:val="00AB7B89"/>
    <w:rsid w:val="00AC10A8"/>
    <w:rsid w:val="00AC12BC"/>
    <w:rsid w:val="00AC16FE"/>
    <w:rsid w:val="00AC28FB"/>
    <w:rsid w:val="00AC3324"/>
    <w:rsid w:val="00AC3BF7"/>
    <w:rsid w:val="00AC4292"/>
    <w:rsid w:val="00AC4BBE"/>
    <w:rsid w:val="00AC4FBA"/>
    <w:rsid w:val="00AC5DB9"/>
    <w:rsid w:val="00AC5E6B"/>
    <w:rsid w:val="00AC6A0F"/>
    <w:rsid w:val="00AC71D2"/>
    <w:rsid w:val="00AD04A1"/>
    <w:rsid w:val="00AD0BA1"/>
    <w:rsid w:val="00AD2210"/>
    <w:rsid w:val="00AD332B"/>
    <w:rsid w:val="00AD5D1D"/>
    <w:rsid w:val="00AD6212"/>
    <w:rsid w:val="00AD6C4A"/>
    <w:rsid w:val="00AD7B74"/>
    <w:rsid w:val="00AD7FDC"/>
    <w:rsid w:val="00AE060B"/>
    <w:rsid w:val="00AE177F"/>
    <w:rsid w:val="00AE1AC9"/>
    <w:rsid w:val="00AE3838"/>
    <w:rsid w:val="00AE57A1"/>
    <w:rsid w:val="00AE64C3"/>
    <w:rsid w:val="00AE665D"/>
    <w:rsid w:val="00AE70F0"/>
    <w:rsid w:val="00AE750D"/>
    <w:rsid w:val="00AF0084"/>
    <w:rsid w:val="00AF072E"/>
    <w:rsid w:val="00AF18A6"/>
    <w:rsid w:val="00AF3174"/>
    <w:rsid w:val="00AF36C2"/>
    <w:rsid w:val="00AF3EA1"/>
    <w:rsid w:val="00AF47AD"/>
    <w:rsid w:val="00AF4ECC"/>
    <w:rsid w:val="00AF5649"/>
    <w:rsid w:val="00AF5E02"/>
    <w:rsid w:val="00AF6193"/>
    <w:rsid w:val="00AF648B"/>
    <w:rsid w:val="00B00863"/>
    <w:rsid w:val="00B036BB"/>
    <w:rsid w:val="00B042D6"/>
    <w:rsid w:val="00B04AEF"/>
    <w:rsid w:val="00B050EC"/>
    <w:rsid w:val="00B055AE"/>
    <w:rsid w:val="00B05E10"/>
    <w:rsid w:val="00B05FBD"/>
    <w:rsid w:val="00B06B67"/>
    <w:rsid w:val="00B10640"/>
    <w:rsid w:val="00B110B6"/>
    <w:rsid w:val="00B118BE"/>
    <w:rsid w:val="00B11A6B"/>
    <w:rsid w:val="00B13D85"/>
    <w:rsid w:val="00B16AF0"/>
    <w:rsid w:val="00B17BA9"/>
    <w:rsid w:val="00B17D5D"/>
    <w:rsid w:val="00B22B33"/>
    <w:rsid w:val="00B2311F"/>
    <w:rsid w:val="00B24259"/>
    <w:rsid w:val="00B25CD3"/>
    <w:rsid w:val="00B26C4B"/>
    <w:rsid w:val="00B27523"/>
    <w:rsid w:val="00B27955"/>
    <w:rsid w:val="00B30317"/>
    <w:rsid w:val="00B310CC"/>
    <w:rsid w:val="00B3254D"/>
    <w:rsid w:val="00B32699"/>
    <w:rsid w:val="00B332A7"/>
    <w:rsid w:val="00B339AB"/>
    <w:rsid w:val="00B34635"/>
    <w:rsid w:val="00B34E36"/>
    <w:rsid w:val="00B35FA7"/>
    <w:rsid w:val="00B360A1"/>
    <w:rsid w:val="00B36229"/>
    <w:rsid w:val="00B3666A"/>
    <w:rsid w:val="00B367EF"/>
    <w:rsid w:val="00B4088D"/>
    <w:rsid w:val="00B40F96"/>
    <w:rsid w:val="00B413C7"/>
    <w:rsid w:val="00B41FA8"/>
    <w:rsid w:val="00B4246E"/>
    <w:rsid w:val="00B42BEB"/>
    <w:rsid w:val="00B444C0"/>
    <w:rsid w:val="00B46C72"/>
    <w:rsid w:val="00B50F47"/>
    <w:rsid w:val="00B51A50"/>
    <w:rsid w:val="00B51E01"/>
    <w:rsid w:val="00B542A9"/>
    <w:rsid w:val="00B55205"/>
    <w:rsid w:val="00B56102"/>
    <w:rsid w:val="00B571D9"/>
    <w:rsid w:val="00B57AF3"/>
    <w:rsid w:val="00B57E79"/>
    <w:rsid w:val="00B60306"/>
    <w:rsid w:val="00B605E7"/>
    <w:rsid w:val="00B612DF"/>
    <w:rsid w:val="00B61307"/>
    <w:rsid w:val="00B64080"/>
    <w:rsid w:val="00B6447B"/>
    <w:rsid w:val="00B644B6"/>
    <w:rsid w:val="00B660F7"/>
    <w:rsid w:val="00B67919"/>
    <w:rsid w:val="00B7037A"/>
    <w:rsid w:val="00B718A7"/>
    <w:rsid w:val="00B72E6E"/>
    <w:rsid w:val="00B74E77"/>
    <w:rsid w:val="00B75EB0"/>
    <w:rsid w:val="00B76715"/>
    <w:rsid w:val="00B769B2"/>
    <w:rsid w:val="00B77B37"/>
    <w:rsid w:val="00B82C1D"/>
    <w:rsid w:val="00B83B83"/>
    <w:rsid w:val="00B83F4F"/>
    <w:rsid w:val="00B84533"/>
    <w:rsid w:val="00B84ED4"/>
    <w:rsid w:val="00B87873"/>
    <w:rsid w:val="00B90B80"/>
    <w:rsid w:val="00B93220"/>
    <w:rsid w:val="00B937F6"/>
    <w:rsid w:val="00B9441C"/>
    <w:rsid w:val="00B948FE"/>
    <w:rsid w:val="00B958EB"/>
    <w:rsid w:val="00B95A1E"/>
    <w:rsid w:val="00B96CA7"/>
    <w:rsid w:val="00B9751C"/>
    <w:rsid w:val="00B97C24"/>
    <w:rsid w:val="00BA132D"/>
    <w:rsid w:val="00BA3068"/>
    <w:rsid w:val="00BA414D"/>
    <w:rsid w:val="00BA5DFF"/>
    <w:rsid w:val="00BA7880"/>
    <w:rsid w:val="00BB0104"/>
    <w:rsid w:val="00BB36EC"/>
    <w:rsid w:val="00BB3BBE"/>
    <w:rsid w:val="00BB4BA9"/>
    <w:rsid w:val="00BB50BE"/>
    <w:rsid w:val="00BB568B"/>
    <w:rsid w:val="00BC0491"/>
    <w:rsid w:val="00BC05BB"/>
    <w:rsid w:val="00BC2DE8"/>
    <w:rsid w:val="00BC4A50"/>
    <w:rsid w:val="00BC6179"/>
    <w:rsid w:val="00BC6197"/>
    <w:rsid w:val="00BC7346"/>
    <w:rsid w:val="00BD096F"/>
    <w:rsid w:val="00BD13A4"/>
    <w:rsid w:val="00BD1A30"/>
    <w:rsid w:val="00BD2063"/>
    <w:rsid w:val="00BD3173"/>
    <w:rsid w:val="00BD33C2"/>
    <w:rsid w:val="00BD3482"/>
    <w:rsid w:val="00BD6DB0"/>
    <w:rsid w:val="00BD6F15"/>
    <w:rsid w:val="00BE013E"/>
    <w:rsid w:val="00BE0604"/>
    <w:rsid w:val="00BE064D"/>
    <w:rsid w:val="00BE2B7D"/>
    <w:rsid w:val="00BE2CB8"/>
    <w:rsid w:val="00BE312B"/>
    <w:rsid w:val="00BE40FB"/>
    <w:rsid w:val="00BE4825"/>
    <w:rsid w:val="00BE49A4"/>
    <w:rsid w:val="00BE5166"/>
    <w:rsid w:val="00BE5247"/>
    <w:rsid w:val="00BE684B"/>
    <w:rsid w:val="00BE6F0D"/>
    <w:rsid w:val="00BF0E43"/>
    <w:rsid w:val="00BF2DEF"/>
    <w:rsid w:val="00BF2E24"/>
    <w:rsid w:val="00BF32FE"/>
    <w:rsid w:val="00BF47C7"/>
    <w:rsid w:val="00BF6675"/>
    <w:rsid w:val="00C00432"/>
    <w:rsid w:val="00C01FEE"/>
    <w:rsid w:val="00C03B38"/>
    <w:rsid w:val="00C04D15"/>
    <w:rsid w:val="00C059B8"/>
    <w:rsid w:val="00C06473"/>
    <w:rsid w:val="00C064DA"/>
    <w:rsid w:val="00C104C2"/>
    <w:rsid w:val="00C10520"/>
    <w:rsid w:val="00C10958"/>
    <w:rsid w:val="00C11C20"/>
    <w:rsid w:val="00C12F77"/>
    <w:rsid w:val="00C132EF"/>
    <w:rsid w:val="00C13861"/>
    <w:rsid w:val="00C13B94"/>
    <w:rsid w:val="00C14330"/>
    <w:rsid w:val="00C1492A"/>
    <w:rsid w:val="00C1552E"/>
    <w:rsid w:val="00C1639B"/>
    <w:rsid w:val="00C16BD5"/>
    <w:rsid w:val="00C17EAA"/>
    <w:rsid w:val="00C20041"/>
    <w:rsid w:val="00C24F94"/>
    <w:rsid w:val="00C2500B"/>
    <w:rsid w:val="00C25EAB"/>
    <w:rsid w:val="00C270E0"/>
    <w:rsid w:val="00C273E3"/>
    <w:rsid w:val="00C30A5C"/>
    <w:rsid w:val="00C30E9E"/>
    <w:rsid w:val="00C3492D"/>
    <w:rsid w:val="00C34F5F"/>
    <w:rsid w:val="00C35480"/>
    <w:rsid w:val="00C36577"/>
    <w:rsid w:val="00C36C4F"/>
    <w:rsid w:val="00C37D16"/>
    <w:rsid w:val="00C4025C"/>
    <w:rsid w:val="00C41D5F"/>
    <w:rsid w:val="00C41DEE"/>
    <w:rsid w:val="00C43E1A"/>
    <w:rsid w:val="00C44CFC"/>
    <w:rsid w:val="00C47231"/>
    <w:rsid w:val="00C472B0"/>
    <w:rsid w:val="00C479BB"/>
    <w:rsid w:val="00C516FB"/>
    <w:rsid w:val="00C51FAA"/>
    <w:rsid w:val="00C53A13"/>
    <w:rsid w:val="00C53E47"/>
    <w:rsid w:val="00C547B7"/>
    <w:rsid w:val="00C54826"/>
    <w:rsid w:val="00C5746C"/>
    <w:rsid w:val="00C610C7"/>
    <w:rsid w:val="00C626D5"/>
    <w:rsid w:val="00C627AC"/>
    <w:rsid w:val="00C63620"/>
    <w:rsid w:val="00C65C01"/>
    <w:rsid w:val="00C6686E"/>
    <w:rsid w:val="00C67F4D"/>
    <w:rsid w:val="00C70BA1"/>
    <w:rsid w:val="00C71584"/>
    <w:rsid w:val="00C7357D"/>
    <w:rsid w:val="00C75240"/>
    <w:rsid w:val="00C75585"/>
    <w:rsid w:val="00C75BCB"/>
    <w:rsid w:val="00C76D00"/>
    <w:rsid w:val="00C800ED"/>
    <w:rsid w:val="00C81156"/>
    <w:rsid w:val="00C8190B"/>
    <w:rsid w:val="00C83DAD"/>
    <w:rsid w:val="00C843B2"/>
    <w:rsid w:val="00C850FF"/>
    <w:rsid w:val="00C8643F"/>
    <w:rsid w:val="00C910C7"/>
    <w:rsid w:val="00C91AD4"/>
    <w:rsid w:val="00C91E8C"/>
    <w:rsid w:val="00C937BD"/>
    <w:rsid w:val="00C94587"/>
    <w:rsid w:val="00C94803"/>
    <w:rsid w:val="00C949A2"/>
    <w:rsid w:val="00C949C8"/>
    <w:rsid w:val="00C954B6"/>
    <w:rsid w:val="00C95B57"/>
    <w:rsid w:val="00C95D75"/>
    <w:rsid w:val="00C96669"/>
    <w:rsid w:val="00CA01D8"/>
    <w:rsid w:val="00CA0A60"/>
    <w:rsid w:val="00CA45D6"/>
    <w:rsid w:val="00CA54B8"/>
    <w:rsid w:val="00CA5E33"/>
    <w:rsid w:val="00CA707E"/>
    <w:rsid w:val="00CB11A8"/>
    <w:rsid w:val="00CB1A0B"/>
    <w:rsid w:val="00CB1A19"/>
    <w:rsid w:val="00CB28B5"/>
    <w:rsid w:val="00CB36FF"/>
    <w:rsid w:val="00CB3751"/>
    <w:rsid w:val="00CB3FF2"/>
    <w:rsid w:val="00CB494D"/>
    <w:rsid w:val="00CB568F"/>
    <w:rsid w:val="00CB5E5A"/>
    <w:rsid w:val="00CB5FC7"/>
    <w:rsid w:val="00CB7410"/>
    <w:rsid w:val="00CC356F"/>
    <w:rsid w:val="00CC51D5"/>
    <w:rsid w:val="00CC5DCD"/>
    <w:rsid w:val="00CC7246"/>
    <w:rsid w:val="00CC7B57"/>
    <w:rsid w:val="00CD1C36"/>
    <w:rsid w:val="00CD1ED9"/>
    <w:rsid w:val="00CD2373"/>
    <w:rsid w:val="00CD31F1"/>
    <w:rsid w:val="00CD3ACF"/>
    <w:rsid w:val="00CD4118"/>
    <w:rsid w:val="00CD4E90"/>
    <w:rsid w:val="00CD5371"/>
    <w:rsid w:val="00CD6383"/>
    <w:rsid w:val="00CE1047"/>
    <w:rsid w:val="00CE17E1"/>
    <w:rsid w:val="00CE326A"/>
    <w:rsid w:val="00CE359F"/>
    <w:rsid w:val="00CE40D2"/>
    <w:rsid w:val="00CE4808"/>
    <w:rsid w:val="00CF0891"/>
    <w:rsid w:val="00CF09D9"/>
    <w:rsid w:val="00CF0B22"/>
    <w:rsid w:val="00CF0B51"/>
    <w:rsid w:val="00CF0D98"/>
    <w:rsid w:val="00CF15F9"/>
    <w:rsid w:val="00CF1C66"/>
    <w:rsid w:val="00CF3923"/>
    <w:rsid w:val="00CF3DAD"/>
    <w:rsid w:val="00CF4F11"/>
    <w:rsid w:val="00CF4FE2"/>
    <w:rsid w:val="00CF59D2"/>
    <w:rsid w:val="00CF5D0D"/>
    <w:rsid w:val="00CF68BB"/>
    <w:rsid w:val="00CF733E"/>
    <w:rsid w:val="00D01096"/>
    <w:rsid w:val="00D016CF"/>
    <w:rsid w:val="00D020E7"/>
    <w:rsid w:val="00D02FA5"/>
    <w:rsid w:val="00D0416D"/>
    <w:rsid w:val="00D041DB"/>
    <w:rsid w:val="00D05F90"/>
    <w:rsid w:val="00D06A1F"/>
    <w:rsid w:val="00D07D79"/>
    <w:rsid w:val="00D11AEC"/>
    <w:rsid w:val="00D120CB"/>
    <w:rsid w:val="00D126C0"/>
    <w:rsid w:val="00D13B8D"/>
    <w:rsid w:val="00D140ED"/>
    <w:rsid w:val="00D14100"/>
    <w:rsid w:val="00D1452C"/>
    <w:rsid w:val="00D14739"/>
    <w:rsid w:val="00D17769"/>
    <w:rsid w:val="00D17B00"/>
    <w:rsid w:val="00D17D3B"/>
    <w:rsid w:val="00D21E61"/>
    <w:rsid w:val="00D22187"/>
    <w:rsid w:val="00D22678"/>
    <w:rsid w:val="00D25CFE"/>
    <w:rsid w:val="00D27630"/>
    <w:rsid w:val="00D31A62"/>
    <w:rsid w:val="00D33534"/>
    <w:rsid w:val="00D34D2D"/>
    <w:rsid w:val="00D34FC9"/>
    <w:rsid w:val="00D360B9"/>
    <w:rsid w:val="00D4110E"/>
    <w:rsid w:val="00D41599"/>
    <w:rsid w:val="00D46F2F"/>
    <w:rsid w:val="00D47905"/>
    <w:rsid w:val="00D500D8"/>
    <w:rsid w:val="00D50645"/>
    <w:rsid w:val="00D514C4"/>
    <w:rsid w:val="00D51C93"/>
    <w:rsid w:val="00D51F6B"/>
    <w:rsid w:val="00D5446A"/>
    <w:rsid w:val="00D55335"/>
    <w:rsid w:val="00D56F2B"/>
    <w:rsid w:val="00D573A0"/>
    <w:rsid w:val="00D5790A"/>
    <w:rsid w:val="00D57CD6"/>
    <w:rsid w:val="00D60E93"/>
    <w:rsid w:val="00D6147C"/>
    <w:rsid w:val="00D616A9"/>
    <w:rsid w:val="00D62470"/>
    <w:rsid w:val="00D62A7F"/>
    <w:rsid w:val="00D63BC8"/>
    <w:rsid w:val="00D63BD5"/>
    <w:rsid w:val="00D63E7E"/>
    <w:rsid w:val="00D63FD9"/>
    <w:rsid w:val="00D6465B"/>
    <w:rsid w:val="00D647CB"/>
    <w:rsid w:val="00D64EF5"/>
    <w:rsid w:val="00D663E6"/>
    <w:rsid w:val="00D71958"/>
    <w:rsid w:val="00D73A7E"/>
    <w:rsid w:val="00D756CD"/>
    <w:rsid w:val="00D80591"/>
    <w:rsid w:val="00D80AF3"/>
    <w:rsid w:val="00D80F45"/>
    <w:rsid w:val="00D818DC"/>
    <w:rsid w:val="00D81CA0"/>
    <w:rsid w:val="00D830A7"/>
    <w:rsid w:val="00D83CBB"/>
    <w:rsid w:val="00D84840"/>
    <w:rsid w:val="00D84B98"/>
    <w:rsid w:val="00D8631F"/>
    <w:rsid w:val="00D93EC1"/>
    <w:rsid w:val="00D94D01"/>
    <w:rsid w:val="00D95249"/>
    <w:rsid w:val="00D956C4"/>
    <w:rsid w:val="00D96B64"/>
    <w:rsid w:val="00D974B9"/>
    <w:rsid w:val="00D974DC"/>
    <w:rsid w:val="00D976B6"/>
    <w:rsid w:val="00DA0949"/>
    <w:rsid w:val="00DA1138"/>
    <w:rsid w:val="00DA2DF6"/>
    <w:rsid w:val="00DA3A94"/>
    <w:rsid w:val="00DA3F6D"/>
    <w:rsid w:val="00DA4092"/>
    <w:rsid w:val="00DA4B51"/>
    <w:rsid w:val="00DA6262"/>
    <w:rsid w:val="00DB029B"/>
    <w:rsid w:val="00DB03A0"/>
    <w:rsid w:val="00DB150F"/>
    <w:rsid w:val="00DB2356"/>
    <w:rsid w:val="00DB2608"/>
    <w:rsid w:val="00DB322F"/>
    <w:rsid w:val="00DB4CC2"/>
    <w:rsid w:val="00DB4E83"/>
    <w:rsid w:val="00DB5754"/>
    <w:rsid w:val="00DB6D1E"/>
    <w:rsid w:val="00DC0486"/>
    <w:rsid w:val="00DC050C"/>
    <w:rsid w:val="00DC3527"/>
    <w:rsid w:val="00DC5C86"/>
    <w:rsid w:val="00DC5D63"/>
    <w:rsid w:val="00DD0567"/>
    <w:rsid w:val="00DD1A3C"/>
    <w:rsid w:val="00DD250E"/>
    <w:rsid w:val="00DD3E13"/>
    <w:rsid w:val="00DD3E65"/>
    <w:rsid w:val="00DD5203"/>
    <w:rsid w:val="00DD5F20"/>
    <w:rsid w:val="00DD7214"/>
    <w:rsid w:val="00DE052E"/>
    <w:rsid w:val="00DE0619"/>
    <w:rsid w:val="00DE11B0"/>
    <w:rsid w:val="00DE1C0F"/>
    <w:rsid w:val="00DE23F5"/>
    <w:rsid w:val="00DE36A0"/>
    <w:rsid w:val="00DE42A7"/>
    <w:rsid w:val="00DE7289"/>
    <w:rsid w:val="00DE7489"/>
    <w:rsid w:val="00DF060B"/>
    <w:rsid w:val="00DF14C3"/>
    <w:rsid w:val="00DF22FD"/>
    <w:rsid w:val="00DF359B"/>
    <w:rsid w:val="00DF3949"/>
    <w:rsid w:val="00DF592F"/>
    <w:rsid w:val="00DF68AF"/>
    <w:rsid w:val="00DF6A4B"/>
    <w:rsid w:val="00E00BB4"/>
    <w:rsid w:val="00E00E2B"/>
    <w:rsid w:val="00E0109F"/>
    <w:rsid w:val="00E022ED"/>
    <w:rsid w:val="00E03E86"/>
    <w:rsid w:val="00E03FA6"/>
    <w:rsid w:val="00E041A1"/>
    <w:rsid w:val="00E0619B"/>
    <w:rsid w:val="00E06402"/>
    <w:rsid w:val="00E064C0"/>
    <w:rsid w:val="00E10D4F"/>
    <w:rsid w:val="00E110F5"/>
    <w:rsid w:val="00E11E48"/>
    <w:rsid w:val="00E12CC5"/>
    <w:rsid w:val="00E13B50"/>
    <w:rsid w:val="00E153A3"/>
    <w:rsid w:val="00E1631C"/>
    <w:rsid w:val="00E21485"/>
    <w:rsid w:val="00E219EC"/>
    <w:rsid w:val="00E21EAF"/>
    <w:rsid w:val="00E22043"/>
    <w:rsid w:val="00E229B7"/>
    <w:rsid w:val="00E23262"/>
    <w:rsid w:val="00E239D3"/>
    <w:rsid w:val="00E247E1"/>
    <w:rsid w:val="00E249B9"/>
    <w:rsid w:val="00E25765"/>
    <w:rsid w:val="00E2630D"/>
    <w:rsid w:val="00E264BA"/>
    <w:rsid w:val="00E27B4B"/>
    <w:rsid w:val="00E3001B"/>
    <w:rsid w:val="00E30ACA"/>
    <w:rsid w:val="00E31280"/>
    <w:rsid w:val="00E33451"/>
    <w:rsid w:val="00E33AB6"/>
    <w:rsid w:val="00E33F5B"/>
    <w:rsid w:val="00E34518"/>
    <w:rsid w:val="00E354AA"/>
    <w:rsid w:val="00E35568"/>
    <w:rsid w:val="00E36022"/>
    <w:rsid w:val="00E36517"/>
    <w:rsid w:val="00E37934"/>
    <w:rsid w:val="00E401FA"/>
    <w:rsid w:val="00E43368"/>
    <w:rsid w:val="00E449C7"/>
    <w:rsid w:val="00E4531A"/>
    <w:rsid w:val="00E4608E"/>
    <w:rsid w:val="00E46272"/>
    <w:rsid w:val="00E463DE"/>
    <w:rsid w:val="00E46EA8"/>
    <w:rsid w:val="00E50B55"/>
    <w:rsid w:val="00E517AA"/>
    <w:rsid w:val="00E536C1"/>
    <w:rsid w:val="00E53AD3"/>
    <w:rsid w:val="00E53FE0"/>
    <w:rsid w:val="00E55A1E"/>
    <w:rsid w:val="00E55F4A"/>
    <w:rsid w:val="00E57E9D"/>
    <w:rsid w:val="00E61BAB"/>
    <w:rsid w:val="00E64AD5"/>
    <w:rsid w:val="00E65B94"/>
    <w:rsid w:val="00E672DD"/>
    <w:rsid w:val="00E7030F"/>
    <w:rsid w:val="00E72FF9"/>
    <w:rsid w:val="00E73331"/>
    <w:rsid w:val="00E73512"/>
    <w:rsid w:val="00E73B19"/>
    <w:rsid w:val="00E74000"/>
    <w:rsid w:val="00E748DA"/>
    <w:rsid w:val="00E75699"/>
    <w:rsid w:val="00E75E45"/>
    <w:rsid w:val="00E76A92"/>
    <w:rsid w:val="00E77B62"/>
    <w:rsid w:val="00E80C92"/>
    <w:rsid w:val="00E829EE"/>
    <w:rsid w:val="00E83979"/>
    <w:rsid w:val="00E8534E"/>
    <w:rsid w:val="00E85591"/>
    <w:rsid w:val="00E8613A"/>
    <w:rsid w:val="00E90F25"/>
    <w:rsid w:val="00E920AE"/>
    <w:rsid w:val="00E926DE"/>
    <w:rsid w:val="00E92B01"/>
    <w:rsid w:val="00E937A4"/>
    <w:rsid w:val="00E9465B"/>
    <w:rsid w:val="00E96665"/>
    <w:rsid w:val="00E968D1"/>
    <w:rsid w:val="00EA004A"/>
    <w:rsid w:val="00EA047D"/>
    <w:rsid w:val="00EA22B0"/>
    <w:rsid w:val="00EA2763"/>
    <w:rsid w:val="00EA3740"/>
    <w:rsid w:val="00EA4E87"/>
    <w:rsid w:val="00EA56CE"/>
    <w:rsid w:val="00EA69BD"/>
    <w:rsid w:val="00EA72AA"/>
    <w:rsid w:val="00EA772B"/>
    <w:rsid w:val="00EA796C"/>
    <w:rsid w:val="00EB12C4"/>
    <w:rsid w:val="00EB144D"/>
    <w:rsid w:val="00EB2AAB"/>
    <w:rsid w:val="00EB4A44"/>
    <w:rsid w:val="00EB4B6A"/>
    <w:rsid w:val="00EB52D7"/>
    <w:rsid w:val="00EB65A9"/>
    <w:rsid w:val="00EB72F8"/>
    <w:rsid w:val="00EB766D"/>
    <w:rsid w:val="00EC1BD0"/>
    <w:rsid w:val="00EC22D4"/>
    <w:rsid w:val="00EC2FD8"/>
    <w:rsid w:val="00EC3376"/>
    <w:rsid w:val="00EC39A6"/>
    <w:rsid w:val="00EC48FC"/>
    <w:rsid w:val="00EC5A92"/>
    <w:rsid w:val="00EC5D3D"/>
    <w:rsid w:val="00EC5D80"/>
    <w:rsid w:val="00EC688D"/>
    <w:rsid w:val="00ED03DE"/>
    <w:rsid w:val="00ED10F4"/>
    <w:rsid w:val="00ED2B9C"/>
    <w:rsid w:val="00ED3B3D"/>
    <w:rsid w:val="00ED4B25"/>
    <w:rsid w:val="00ED58AD"/>
    <w:rsid w:val="00ED5C8D"/>
    <w:rsid w:val="00ED7C62"/>
    <w:rsid w:val="00EE368F"/>
    <w:rsid w:val="00EE3973"/>
    <w:rsid w:val="00EE3D16"/>
    <w:rsid w:val="00EE3F6A"/>
    <w:rsid w:val="00EE6C85"/>
    <w:rsid w:val="00EE6D2B"/>
    <w:rsid w:val="00EF1FF2"/>
    <w:rsid w:val="00EF23B0"/>
    <w:rsid w:val="00EF4096"/>
    <w:rsid w:val="00EF4E16"/>
    <w:rsid w:val="00EF7F49"/>
    <w:rsid w:val="00F01CBD"/>
    <w:rsid w:val="00F02240"/>
    <w:rsid w:val="00F024B8"/>
    <w:rsid w:val="00F0327B"/>
    <w:rsid w:val="00F0348E"/>
    <w:rsid w:val="00F041CD"/>
    <w:rsid w:val="00F06B1E"/>
    <w:rsid w:val="00F06B70"/>
    <w:rsid w:val="00F10221"/>
    <w:rsid w:val="00F1121D"/>
    <w:rsid w:val="00F11271"/>
    <w:rsid w:val="00F11276"/>
    <w:rsid w:val="00F11391"/>
    <w:rsid w:val="00F114EC"/>
    <w:rsid w:val="00F11DF2"/>
    <w:rsid w:val="00F121DD"/>
    <w:rsid w:val="00F125FC"/>
    <w:rsid w:val="00F12BFC"/>
    <w:rsid w:val="00F1352C"/>
    <w:rsid w:val="00F14F0A"/>
    <w:rsid w:val="00F161C0"/>
    <w:rsid w:val="00F17309"/>
    <w:rsid w:val="00F17F2B"/>
    <w:rsid w:val="00F209EF"/>
    <w:rsid w:val="00F22342"/>
    <w:rsid w:val="00F22B18"/>
    <w:rsid w:val="00F24653"/>
    <w:rsid w:val="00F24804"/>
    <w:rsid w:val="00F24E19"/>
    <w:rsid w:val="00F25ACB"/>
    <w:rsid w:val="00F25BE7"/>
    <w:rsid w:val="00F26AA6"/>
    <w:rsid w:val="00F302AF"/>
    <w:rsid w:val="00F30D08"/>
    <w:rsid w:val="00F31534"/>
    <w:rsid w:val="00F31C38"/>
    <w:rsid w:val="00F31F31"/>
    <w:rsid w:val="00F32345"/>
    <w:rsid w:val="00F331CA"/>
    <w:rsid w:val="00F341D6"/>
    <w:rsid w:val="00F3459E"/>
    <w:rsid w:val="00F3498F"/>
    <w:rsid w:val="00F36C07"/>
    <w:rsid w:val="00F36F2A"/>
    <w:rsid w:val="00F37331"/>
    <w:rsid w:val="00F413DC"/>
    <w:rsid w:val="00F43195"/>
    <w:rsid w:val="00F4464C"/>
    <w:rsid w:val="00F44A17"/>
    <w:rsid w:val="00F44F56"/>
    <w:rsid w:val="00F4531C"/>
    <w:rsid w:val="00F45460"/>
    <w:rsid w:val="00F45771"/>
    <w:rsid w:val="00F4584E"/>
    <w:rsid w:val="00F472F7"/>
    <w:rsid w:val="00F47670"/>
    <w:rsid w:val="00F4784F"/>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0E7D"/>
    <w:rsid w:val="00F61122"/>
    <w:rsid w:val="00F61335"/>
    <w:rsid w:val="00F61F64"/>
    <w:rsid w:val="00F647B0"/>
    <w:rsid w:val="00F64C79"/>
    <w:rsid w:val="00F65890"/>
    <w:rsid w:val="00F65E40"/>
    <w:rsid w:val="00F66AA8"/>
    <w:rsid w:val="00F72DF8"/>
    <w:rsid w:val="00F73C71"/>
    <w:rsid w:val="00F74D62"/>
    <w:rsid w:val="00F75733"/>
    <w:rsid w:val="00F75935"/>
    <w:rsid w:val="00F75F62"/>
    <w:rsid w:val="00F760DE"/>
    <w:rsid w:val="00F7790B"/>
    <w:rsid w:val="00F800C9"/>
    <w:rsid w:val="00F81577"/>
    <w:rsid w:val="00F81A1F"/>
    <w:rsid w:val="00F81F1F"/>
    <w:rsid w:val="00F833FD"/>
    <w:rsid w:val="00F83519"/>
    <w:rsid w:val="00F83841"/>
    <w:rsid w:val="00F8421A"/>
    <w:rsid w:val="00F85998"/>
    <w:rsid w:val="00F85A8B"/>
    <w:rsid w:val="00F869D9"/>
    <w:rsid w:val="00F86FC9"/>
    <w:rsid w:val="00F87626"/>
    <w:rsid w:val="00F87A52"/>
    <w:rsid w:val="00F87D18"/>
    <w:rsid w:val="00F91161"/>
    <w:rsid w:val="00F9229E"/>
    <w:rsid w:val="00F9321C"/>
    <w:rsid w:val="00F9329E"/>
    <w:rsid w:val="00F943CB"/>
    <w:rsid w:val="00F96057"/>
    <w:rsid w:val="00FA02A2"/>
    <w:rsid w:val="00FA0829"/>
    <w:rsid w:val="00FA0F0D"/>
    <w:rsid w:val="00FA18BF"/>
    <w:rsid w:val="00FA262A"/>
    <w:rsid w:val="00FA2775"/>
    <w:rsid w:val="00FA3186"/>
    <w:rsid w:val="00FA3713"/>
    <w:rsid w:val="00FA3B8A"/>
    <w:rsid w:val="00FA52B5"/>
    <w:rsid w:val="00FA7C0E"/>
    <w:rsid w:val="00FB04DA"/>
    <w:rsid w:val="00FB12A7"/>
    <w:rsid w:val="00FB29F1"/>
    <w:rsid w:val="00FB3BB9"/>
    <w:rsid w:val="00FB3E3C"/>
    <w:rsid w:val="00FB45BE"/>
    <w:rsid w:val="00FB4917"/>
    <w:rsid w:val="00FB4F84"/>
    <w:rsid w:val="00FB65F2"/>
    <w:rsid w:val="00FB7C4F"/>
    <w:rsid w:val="00FC0894"/>
    <w:rsid w:val="00FC17EC"/>
    <w:rsid w:val="00FC28C1"/>
    <w:rsid w:val="00FC2BA6"/>
    <w:rsid w:val="00FC4466"/>
    <w:rsid w:val="00FC4568"/>
    <w:rsid w:val="00FC48BD"/>
    <w:rsid w:val="00FC4D21"/>
    <w:rsid w:val="00FC5165"/>
    <w:rsid w:val="00FC5A6A"/>
    <w:rsid w:val="00FC5D8E"/>
    <w:rsid w:val="00FC719D"/>
    <w:rsid w:val="00FC7887"/>
    <w:rsid w:val="00FC79D7"/>
    <w:rsid w:val="00FD04CF"/>
    <w:rsid w:val="00FD1A6D"/>
    <w:rsid w:val="00FD2380"/>
    <w:rsid w:val="00FD3E1C"/>
    <w:rsid w:val="00FD6FDC"/>
    <w:rsid w:val="00FD75D2"/>
    <w:rsid w:val="00FD7DA5"/>
    <w:rsid w:val="00FE3155"/>
    <w:rsid w:val="00FE4084"/>
    <w:rsid w:val="00FE76E6"/>
    <w:rsid w:val="00FF2B64"/>
    <w:rsid w:val="00FF376C"/>
    <w:rsid w:val="00FF3800"/>
    <w:rsid w:val="00FF5002"/>
    <w:rsid w:val="00FF54FC"/>
    <w:rsid w:val="00FF6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paragraph" w:styleId="Footer">
    <w:name w:val="footer"/>
    <w:basedOn w:val="Normal"/>
    <w:link w:val="FooterChar"/>
    <w:uiPriority w:val="99"/>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basedOn w:val="DefaultParagraphFont"/>
    <w:uiPriority w:val="99"/>
    <w:semiHidden/>
    <w:rsid w:val="00BC05BB"/>
    <w:rPr>
      <w:sz w:val="16"/>
      <w:szCs w:val="16"/>
    </w:rPr>
  </w:style>
  <w:style w:type="paragraph" w:styleId="CommentText">
    <w:name w:val="annotation text"/>
    <w:basedOn w:val="Normal"/>
    <w:link w:val="CommentTextChar"/>
    <w:uiPriority w:val="99"/>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0F09E3"/>
    <w:pPr>
      <w:tabs>
        <w:tab w:val="left" w:pos="1440"/>
        <w:tab w:val="right" w:leader="dot" w:pos="9350"/>
      </w:tabs>
      <w:ind w:left="1440" w:hanging="14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paragraph" w:styleId="TOC5">
    <w:name w:val="toc 5"/>
    <w:basedOn w:val="Normal"/>
    <w:next w:val="Normal"/>
    <w:autoRedefine/>
    <w:semiHidden/>
    <w:rsid w:val="00D51C93"/>
    <w:pPr>
      <w:ind w:left="960"/>
    </w:pPr>
    <w:rPr>
      <w:rFonts w:ascii="Times New Roman" w:hAnsi="Times New Roman" w:cs="Times New Roman"/>
      <w:sz w:val="18"/>
      <w:szCs w:val="18"/>
    </w:rPr>
  </w:style>
  <w:style w:type="paragraph" w:styleId="TOC6">
    <w:name w:val="toc 6"/>
    <w:basedOn w:val="Normal"/>
    <w:next w:val="Normal"/>
    <w:autoRedefine/>
    <w:semiHidden/>
    <w:rsid w:val="00D51C93"/>
    <w:pPr>
      <w:ind w:left="1200"/>
    </w:pPr>
    <w:rPr>
      <w:rFonts w:ascii="Times New Roman" w:hAnsi="Times New Roman" w:cs="Times New Roman"/>
      <w:sz w:val="18"/>
      <w:szCs w:val="18"/>
    </w:rPr>
  </w:style>
  <w:style w:type="paragraph" w:styleId="TOC7">
    <w:name w:val="toc 7"/>
    <w:basedOn w:val="Normal"/>
    <w:next w:val="Normal"/>
    <w:autoRedefine/>
    <w:semiHidden/>
    <w:rsid w:val="00D51C93"/>
    <w:pPr>
      <w:ind w:left="1440"/>
    </w:pPr>
    <w:rPr>
      <w:rFonts w:ascii="Times New Roman" w:hAnsi="Times New Roman" w:cs="Times New Roman"/>
      <w:sz w:val="18"/>
      <w:szCs w:val="18"/>
    </w:rPr>
  </w:style>
  <w:style w:type="paragraph" w:styleId="TOC8">
    <w:name w:val="toc 8"/>
    <w:basedOn w:val="Normal"/>
    <w:next w:val="Normal"/>
    <w:autoRedefine/>
    <w:semiHidden/>
    <w:rsid w:val="00D51C93"/>
    <w:pPr>
      <w:ind w:left="1680"/>
    </w:pPr>
    <w:rPr>
      <w:rFonts w:ascii="Times New Roman" w:hAnsi="Times New Roman" w:cs="Times New Roman"/>
      <w:sz w:val="18"/>
      <w:szCs w:val="18"/>
    </w:rPr>
  </w:style>
  <w:style w:type="paragraph" w:styleId="TOC9">
    <w:name w:val="toc 9"/>
    <w:basedOn w:val="Normal"/>
    <w:next w:val="Normal"/>
    <w:autoRedefine/>
    <w:semiHidden/>
    <w:rsid w:val="00D51C93"/>
    <w:pPr>
      <w:ind w:left="1920"/>
    </w:pPr>
    <w:rPr>
      <w:rFonts w:ascii="Times New Roman" w:hAnsi="Times New Roman" w:cs="Times New Roman"/>
      <w:sz w:val="18"/>
      <w:szCs w:val="18"/>
    </w:rPr>
  </w:style>
  <w:style w:type="character" w:customStyle="1" w:styleId="Heading2Char">
    <w:name w:val="Heading 2 Char"/>
    <w:basedOn w:val="DefaultParagraphFont"/>
    <w:link w:val="Heading2"/>
    <w:rsid w:val="006E44BB"/>
    <w:rPr>
      <w:rFonts w:ascii="Arial" w:hAnsi="Arial" w:cs="Arial"/>
      <w:sz w:val="24"/>
      <w:szCs w:val="24"/>
      <w:lang w:val="en-US" w:eastAsia="en-US" w:bidi="ar-SA"/>
    </w:rPr>
  </w:style>
  <w:style w:type="character" w:customStyle="1" w:styleId="Heading3Char">
    <w:name w:val="Heading 3 Char"/>
    <w:basedOn w:val="DefaultParagraphFont"/>
    <w:link w:val="Heading3"/>
    <w:rsid w:val="00910846"/>
    <w:rPr>
      <w:rFonts w:ascii="Arial" w:hAnsi="Arial" w:cs="Arial"/>
      <w:sz w:val="24"/>
      <w:szCs w:val="24"/>
      <w:lang w:val="en-US" w:eastAsia="en-US" w:bidi="ar-SA"/>
    </w:rPr>
  </w:style>
  <w:style w:type="paragraph" w:styleId="ListParagraph">
    <w:name w:val="List Paragraph"/>
    <w:basedOn w:val="Normal"/>
    <w:uiPriority w:val="34"/>
    <w:qFormat/>
    <w:rsid w:val="00FB45BE"/>
    <w:pPr>
      <w:ind w:left="720"/>
      <w:contextualSpacing/>
    </w:pPr>
  </w:style>
  <w:style w:type="character" w:customStyle="1" w:styleId="CommentTextChar">
    <w:name w:val="Comment Text Char"/>
    <w:basedOn w:val="DefaultParagraphFont"/>
    <w:link w:val="CommentText"/>
    <w:uiPriority w:val="99"/>
    <w:semiHidden/>
    <w:rsid w:val="00F161C0"/>
    <w:rPr>
      <w:rFonts w:ascii="Arial" w:hAnsi="Arial" w:cs="Arial"/>
      <w:color w:val="000000"/>
      <w:sz w:val="24"/>
      <w:szCs w:val="24"/>
    </w:rPr>
  </w:style>
  <w:style w:type="table" w:styleId="TableGrid">
    <w:name w:val="Table Grid"/>
    <w:basedOn w:val="TableNormal"/>
    <w:rsid w:val="00B6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87DF8"/>
    <w:rPr>
      <w:rFonts w:ascii="Arial" w:hAnsi="Arial" w:cs="Arial"/>
      <w:color w:val="000000"/>
      <w:sz w:val="24"/>
      <w:szCs w:val="24"/>
    </w:rPr>
  </w:style>
  <w:style w:type="character" w:customStyle="1" w:styleId="HeaderChar">
    <w:name w:val="Header Char"/>
    <w:basedOn w:val="DefaultParagraphFont"/>
    <w:link w:val="Header"/>
    <w:uiPriority w:val="99"/>
    <w:rsid w:val="00A87DF8"/>
    <w:rPr>
      <w:rFonts w:ascii="Arial" w:hAnsi="Arial" w:cs="Arial"/>
      <w:color w:val="000000"/>
      <w:sz w:val="24"/>
      <w:szCs w:val="24"/>
    </w:rPr>
  </w:style>
  <w:style w:type="paragraph" w:styleId="TOCHeading">
    <w:name w:val="TOC Heading"/>
    <w:basedOn w:val="Heading1"/>
    <w:next w:val="Normal"/>
    <w:uiPriority w:val="39"/>
    <w:semiHidden/>
    <w:unhideWhenUsed/>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rsid w:val="00042D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4901827">
      <w:bodyDiv w:val="1"/>
      <w:marLeft w:val="0"/>
      <w:marRight w:val="0"/>
      <w:marTop w:val="0"/>
      <w:marBottom w:val="0"/>
      <w:divBdr>
        <w:top w:val="none" w:sz="0" w:space="0" w:color="auto"/>
        <w:left w:val="none" w:sz="0" w:space="0" w:color="auto"/>
        <w:bottom w:val="none" w:sz="0" w:space="0" w:color="auto"/>
        <w:right w:val="none" w:sz="0" w:space="0" w:color="auto"/>
      </w:divBdr>
    </w:div>
    <w:div w:id="495341070">
      <w:bodyDiv w:val="1"/>
      <w:marLeft w:val="0"/>
      <w:marRight w:val="0"/>
      <w:marTop w:val="0"/>
      <w:marBottom w:val="0"/>
      <w:divBdr>
        <w:top w:val="none" w:sz="0" w:space="0" w:color="auto"/>
        <w:left w:val="none" w:sz="0" w:space="0" w:color="auto"/>
        <w:bottom w:val="none" w:sz="0" w:space="0" w:color="auto"/>
        <w:right w:val="none" w:sz="0" w:space="0" w:color="auto"/>
      </w:divBdr>
    </w:div>
    <w:div w:id="1401517255">
      <w:bodyDiv w:val="1"/>
      <w:marLeft w:val="0"/>
      <w:marRight w:val="0"/>
      <w:marTop w:val="0"/>
      <w:marBottom w:val="0"/>
      <w:divBdr>
        <w:top w:val="none" w:sz="0" w:space="0" w:color="auto"/>
        <w:left w:val="none" w:sz="0" w:space="0" w:color="auto"/>
        <w:bottom w:val="none" w:sz="0" w:space="0" w:color="auto"/>
        <w:right w:val="none" w:sz="0" w:space="0" w:color="auto"/>
      </w:divBdr>
    </w:div>
    <w:div w:id="1563952748">
      <w:bodyDiv w:val="1"/>
      <w:marLeft w:val="0"/>
      <w:marRight w:val="0"/>
      <w:marTop w:val="0"/>
      <w:marBottom w:val="0"/>
      <w:divBdr>
        <w:top w:val="none" w:sz="0" w:space="0" w:color="auto"/>
        <w:left w:val="none" w:sz="0" w:space="0" w:color="auto"/>
        <w:bottom w:val="none" w:sz="0" w:space="0" w:color="auto"/>
        <w:right w:val="none" w:sz="0" w:space="0" w:color="auto"/>
      </w:divBdr>
    </w:div>
    <w:div w:id="1603613663">
      <w:bodyDiv w:val="1"/>
      <w:marLeft w:val="0"/>
      <w:marRight w:val="0"/>
      <w:marTop w:val="0"/>
      <w:marBottom w:val="0"/>
      <w:divBdr>
        <w:top w:val="none" w:sz="0" w:space="0" w:color="auto"/>
        <w:left w:val="none" w:sz="0" w:space="0" w:color="auto"/>
        <w:bottom w:val="none" w:sz="0" w:space="0" w:color="auto"/>
        <w:right w:val="none" w:sz="0" w:space="0" w:color="auto"/>
      </w:divBdr>
    </w:div>
    <w:div w:id="1864125673">
      <w:bodyDiv w:val="1"/>
      <w:marLeft w:val="0"/>
      <w:marRight w:val="0"/>
      <w:marTop w:val="0"/>
      <w:marBottom w:val="0"/>
      <w:divBdr>
        <w:top w:val="none" w:sz="0" w:space="0" w:color="auto"/>
        <w:left w:val="none" w:sz="0" w:space="0" w:color="auto"/>
        <w:bottom w:val="none" w:sz="0" w:space="0" w:color="auto"/>
        <w:right w:val="none" w:sz="0" w:space="0" w:color="auto"/>
      </w:divBdr>
    </w:div>
    <w:div w:id="1983579232">
      <w:bodyDiv w:val="1"/>
      <w:marLeft w:val="0"/>
      <w:marRight w:val="0"/>
      <w:marTop w:val="0"/>
      <w:marBottom w:val="0"/>
      <w:divBdr>
        <w:top w:val="none" w:sz="0" w:space="0" w:color="auto"/>
        <w:left w:val="none" w:sz="0" w:space="0" w:color="auto"/>
        <w:bottom w:val="none" w:sz="0" w:space="0" w:color="auto"/>
        <w:right w:val="none" w:sz="0" w:space="0" w:color="auto"/>
      </w:divBdr>
    </w:div>
    <w:div w:id="21464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yperlink" Target="http://nrr10.nrc.gov/ope-info-gateway/index.html" TargetMode="Externa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yperlink" Target="http://nrr10.nrc.gov/ope-info-gateway/index.html"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yperlink" Target="http://www.nrc.gov/reactors/operating/ops-experience/operating-experience-smart-sample.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8.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hyperlink" Target="http://nrr10.nrc.gov/ope-info-gateway/index.html" TargetMode="External"/><Relationship Id="rId28" Type="http://schemas.openxmlformats.org/officeDocument/2006/relationships/hyperlink" Target="http://nrr10.nrc.gov/ope-info-gateway/opess.html"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yperlink" Target="http://nrr10.nrc.gov/ope-info-gateway/index.html" TargetMode="External"/><Relationship Id="rId27" Type="http://schemas.openxmlformats.org/officeDocument/2006/relationships/hyperlink" Target="http://www.nrc.gov/reactors/operating/ops-experience/operating-experience-smart-sample.html" TargetMode="External"/><Relationship Id="rId30" Type="http://schemas.openxmlformats.org/officeDocument/2006/relationships/hyperlink" Target="http://nrr10.nrc.gov/ope-info-gateway/index.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088C4-5FB1-4E37-95EC-AB810FE34446}">
  <ds:schemaRefs>
    <ds:schemaRef ds:uri="http://schemas.openxmlformats.org/officeDocument/2006/bibliography"/>
  </ds:schemaRefs>
</ds:datastoreItem>
</file>

<file path=customXml/itemProps2.xml><?xml version="1.0" encoding="utf-8"?>
<ds:datastoreItem xmlns:ds="http://schemas.openxmlformats.org/officeDocument/2006/customXml" ds:itemID="{857BD2C9-1701-4625-92E5-797030142C5B}">
  <ds:schemaRefs>
    <ds:schemaRef ds:uri="http://schemas.openxmlformats.org/officeDocument/2006/bibliography"/>
  </ds:schemaRefs>
</ds:datastoreItem>
</file>

<file path=customXml/itemProps3.xml><?xml version="1.0" encoding="utf-8"?>
<ds:datastoreItem xmlns:ds="http://schemas.openxmlformats.org/officeDocument/2006/customXml" ds:itemID="{17BE1285-39EE-4312-8489-77E170CA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4082</Words>
  <Characters>23270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27298</CharactersWithSpaces>
  <SharedDoc>false</SharedDoc>
  <HLinks>
    <vt:vector size="354" baseType="variant">
      <vt:variant>
        <vt:i4>1376319</vt:i4>
      </vt:variant>
      <vt:variant>
        <vt:i4>352</vt:i4>
      </vt:variant>
      <vt:variant>
        <vt:i4>0</vt:i4>
      </vt:variant>
      <vt:variant>
        <vt:i4>5</vt:i4>
      </vt:variant>
      <vt:variant>
        <vt:lpwstr/>
      </vt:variant>
      <vt:variant>
        <vt:lpwstr>_Toc248043158</vt:lpwstr>
      </vt:variant>
      <vt:variant>
        <vt:i4>1376319</vt:i4>
      </vt:variant>
      <vt:variant>
        <vt:i4>346</vt:i4>
      </vt:variant>
      <vt:variant>
        <vt:i4>0</vt:i4>
      </vt:variant>
      <vt:variant>
        <vt:i4>5</vt:i4>
      </vt:variant>
      <vt:variant>
        <vt:lpwstr/>
      </vt:variant>
      <vt:variant>
        <vt:lpwstr>_Toc248043157</vt:lpwstr>
      </vt:variant>
      <vt:variant>
        <vt:i4>1376319</vt:i4>
      </vt:variant>
      <vt:variant>
        <vt:i4>340</vt:i4>
      </vt:variant>
      <vt:variant>
        <vt:i4>0</vt:i4>
      </vt:variant>
      <vt:variant>
        <vt:i4>5</vt:i4>
      </vt:variant>
      <vt:variant>
        <vt:lpwstr/>
      </vt:variant>
      <vt:variant>
        <vt:lpwstr>_Toc248043156</vt:lpwstr>
      </vt:variant>
      <vt:variant>
        <vt:i4>1376319</vt:i4>
      </vt:variant>
      <vt:variant>
        <vt:i4>334</vt:i4>
      </vt:variant>
      <vt:variant>
        <vt:i4>0</vt:i4>
      </vt:variant>
      <vt:variant>
        <vt:i4>5</vt:i4>
      </vt:variant>
      <vt:variant>
        <vt:lpwstr/>
      </vt:variant>
      <vt:variant>
        <vt:lpwstr>_Toc248043155</vt:lpwstr>
      </vt:variant>
      <vt:variant>
        <vt:i4>1376319</vt:i4>
      </vt:variant>
      <vt:variant>
        <vt:i4>328</vt:i4>
      </vt:variant>
      <vt:variant>
        <vt:i4>0</vt:i4>
      </vt:variant>
      <vt:variant>
        <vt:i4>5</vt:i4>
      </vt:variant>
      <vt:variant>
        <vt:lpwstr/>
      </vt:variant>
      <vt:variant>
        <vt:lpwstr>_Toc248043154</vt:lpwstr>
      </vt:variant>
      <vt:variant>
        <vt:i4>1376319</vt:i4>
      </vt:variant>
      <vt:variant>
        <vt:i4>322</vt:i4>
      </vt:variant>
      <vt:variant>
        <vt:i4>0</vt:i4>
      </vt:variant>
      <vt:variant>
        <vt:i4>5</vt:i4>
      </vt:variant>
      <vt:variant>
        <vt:lpwstr/>
      </vt:variant>
      <vt:variant>
        <vt:lpwstr>_Toc248043153</vt:lpwstr>
      </vt:variant>
      <vt:variant>
        <vt:i4>1376319</vt:i4>
      </vt:variant>
      <vt:variant>
        <vt:i4>316</vt:i4>
      </vt:variant>
      <vt:variant>
        <vt:i4>0</vt:i4>
      </vt:variant>
      <vt:variant>
        <vt:i4>5</vt:i4>
      </vt:variant>
      <vt:variant>
        <vt:lpwstr/>
      </vt:variant>
      <vt:variant>
        <vt:lpwstr>_Toc248043152</vt:lpwstr>
      </vt:variant>
      <vt:variant>
        <vt:i4>1376319</vt:i4>
      </vt:variant>
      <vt:variant>
        <vt:i4>310</vt:i4>
      </vt:variant>
      <vt:variant>
        <vt:i4>0</vt:i4>
      </vt:variant>
      <vt:variant>
        <vt:i4>5</vt:i4>
      </vt:variant>
      <vt:variant>
        <vt:lpwstr/>
      </vt:variant>
      <vt:variant>
        <vt:lpwstr>_Toc248043151</vt:lpwstr>
      </vt:variant>
      <vt:variant>
        <vt:i4>1376319</vt:i4>
      </vt:variant>
      <vt:variant>
        <vt:i4>304</vt:i4>
      </vt:variant>
      <vt:variant>
        <vt:i4>0</vt:i4>
      </vt:variant>
      <vt:variant>
        <vt:i4>5</vt:i4>
      </vt:variant>
      <vt:variant>
        <vt:lpwstr/>
      </vt:variant>
      <vt:variant>
        <vt:lpwstr>_Toc248043150</vt:lpwstr>
      </vt:variant>
      <vt:variant>
        <vt:i4>1310783</vt:i4>
      </vt:variant>
      <vt:variant>
        <vt:i4>298</vt:i4>
      </vt:variant>
      <vt:variant>
        <vt:i4>0</vt:i4>
      </vt:variant>
      <vt:variant>
        <vt:i4>5</vt:i4>
      </vt:variant>
      <vt:variant>
        <vt:lpwstr/>
      </vt:variant>
      <vt:variant>
        <vt:lpwstr>_Toc248043149</vt:lpwstr>
      </vt:variant>
      <vt:variant>
        <vt:i4>1310783</vt:i4>
      </vt:variant>
      <vt:variant>
        <vt:i4>292</vt:i4>
      </vt:variant>
      <vt:variant>
        <vt:i4>0</vt:i4>
      </vt:variant>
      <vt:variant>
        <vt:i4>5</vt:i4>
      </vt:variant>
      <vt:variant>
        <vt:lpwstr/>
      </vt:variant>
      <vt:variant>
        <vt:lpwstr>_Toc248043148</vt:lpwstr>
      </vt:variant>
      <vt:variant>
        <vt:i4>1310783</vt:i4>
      </vt:variant>
      <vt:variant>
        <vt:i4>286</vt:i4>
      </vt:variant>
      <vt:variant>
        <vt:i4>0</vt:i4>
      </vt:variant>
      <vt:variant>
        <vt:i4>5</vt:i4>
      </vt:variant>
      <vt:variant>
        <vt:lpwstr/>
      </vt:variant>
      <vt:variant>
        <vt:lpwstr>_Toc248043147</vt:lpwstr>
      </vt:variant>
      <vt:variant>
        <vt:i4>1310783</vt:i4>
      </vt:variant>
      <vt:variant>
        <vt:i4>280</vt:i4>
      </vt:variant>
      <vt:variant>
        <vt:i4>0</vt:i4>
      </vt:variant>
      <vt:variant>
        <vt:i4>5</vt:i4>
      </vt:variant>
      <vt:variant>
        <vt:lpwstr/>
      </vt:variant>
      <vt:variant>
        <vt:lpwstr>_Toc248043146</vt:lpwstr>
      </vt:variant>
      <vt:variant>
        <vt:i4>1310783</vt:i4>
      </vt:variant>
      <vt:variant>
        <vt:i4>274</vt:i4>
      </vt:variant>
      <vt:variant>
        <vt:i4>0</vt:i4>
      </vt:variant>
      <vt:variant>
        <vt:i4>5</vt:i4>
      </vt:variant>
      <vt:variant>
        <vt:lpwstr/>
      </vt:variant>
      <vt:variant>
        <vt:lpwstr>_Toc248043145</vt:lpwstr>
      </vt:variant>
      <vt:variant>
        <vt:i4>1310783</vt:i4>
      </vt:variant>
      <vt:variant>
        <vt:i4>268</vt:i4>
      </vt:variant>
      <vt:variant>
        <vt:i4>0</vt:i4>
      </vt:variant>
      <vt:variant>
        <vt:i4>5</vt:i4>
      </vt:variant>
      <vt:variant>
        <vt:lpwstr/>
      </vt:variant>
      <vt:variant>
        <vt:lpwstr>_Toc248043144</vt:lpwstr>
      </vt:variant>
      <vt:variant>
        <vt:i4>1310783</vt:i4>
      </vt:variant>
      <vt:variant>
        <vt:i4>262</vt:i4>
      </vt:variant>
      <vt:variant>
        <vt:i4>0</vt:i4>
      </vt:variant>
      <vt:variant>
        <vt:i4>5</vt:i4>
      </vt:variant>
      <vt:variant>
        <vt:lpwstr/>
      </vt:variant>
      <vt:variant>
        <vt:lpwstr>_Toc248043143</vt:lpwstr>
      </vt:variant>
      <vt:variant>
        <vt:i4>1310783</vt:i4>
      </vt:variant>
      <vt:variant>
        <vt:i4>256</vt:i4>
      </vt:variant>
      <vt:variant>
        <vt:i4>0</vt:i4>
      </vt:variant>
      <vt:variant>
        <vt:i4>5</vt:i4>
      </vt:variant>
      <vt:variant>
        <vt:lpwstr/>
      </vt:variant>
      <vt:variant>
        <vt:lpwstr>_Toc248043142</vt:lpwstr>
      </vt:variant>
      <vt:variant>
        <vt:i4>1310783</vt:i4>
      </vt:variant>
      <vt:variant>
        <vt:i4>250</vt:i4>
      </vt:variant>
      <vt:variant>
        <vt:i4>0</vt:i4>
      </vt:variant>
      <vt:variant>
        <vt:i4>5</vt:i4>
      </vt:variant>
      <vt:variant>
        <vt:lpwstr/>
      </vt:variant>
      <vt:variant>
        <vt:lpwstr>_Toc248043141</vt:lpwstr>
      </vt:variant>
      <vt:variant>
        <vt:i4>1310783</vt:i4>
      </vt:variant>
      <vt:variant>
        <vt:i4>244</vt:i4>
      </vt:variant>
      <vt:variant>
        <vt:i4>0</vt:i4>
      </vt:variant>
      <vt:variant>
        <vt:i4>5</vt:i4>
      </vt:variant>
      <vt:variant>
        <vt:lpwstr/>
      </vt:variant>
      <vt:variant>
        <vt:lpwstr>_Toc248043140</vt:lpwstr>
      </vt:variant>
      <vt:variant>
        <vt:i4>1245247</vt:i4>
      </vt:variant>
      <vt:variant>
        <vt:i4>238</vt:i4>
      </vt:variant>
      <vt:variant>
        <vt:i4>0</vt:i4>
      </vt:variant>
      <vt:variant>
        <vt:i4>5</vt:i4>
      </vt:variant>
      <vt:variant>
        <vt:lpwstr/>
      </vt:variant>
      <vt:variant>
        <vt:lpwstr>_Toc248043139</vt:lpwstr>
      </vt:variant>
      <vt:variant>
        <vt:i4>1245247</vt:i4>
      </vt:variant>
      <vt:variant>
        <vt:i4>232</vt:i4>
      </vt:variant>
      <vt:variant>
        <vt:i4>0</vt:i4>
      </vt:variant>
      <vt:variant>
        <vt:i4>5</vt:i4>
      </vt:variant>
      <vt:variant>
        <vt:lpwstr/>
      </vt:variant>
      <vt:variant>
        <vt:lpwstr>_Toc248043138</vt:lpwstr>
      </vt:variant>
      <vt:variant>
        <vt:i4>1245247</vt:i4>
      </vt:variant>
      <vt:variant>
        <vt:i4>226</vt:i4>
      </vt:variant>
      <vt:variant>
        <vt:i4>0</vt:i4>
      </vt:variant>
      <vt:variant>
        <vt:i4>5</vt:i4>
      </vt:variant>
      <vt:variant>
        <vt:lpwstr/>
      </vt:variant>
      <vt:variant>
        <vt:lpwstr>_Toc248043137</vt:lpwstr>
      </vt:variant>
      <vt:variant>
        <vt:i4>1245247</vt:i4>
      </vt:variant>
      <vt:variant>
        <vt:i4>220</vt:i4>
      </vt:variant>
      <vt:variant>
        <vt:i4>0</vt:i4>
      </vt:variant>
      <vt:variant>
        <vt:i4>5</vt:i4>
      </vt:variant>
      <vt:variant>
        <vt:lpwstr/>
      </vt:variant>
      <vt:variant>
        <vt:lpwstr>_Toc248043136</vt:lpwstr>
      </vt:variant>
      <vt:variant>
        <vt:i4>1245247</vt:i4>
      </vt:variant>
      <vt:variant>
        <vt:i4>214</vt:i4>
      </vt:variant>
      <vt:variant>
        <vt:i4>0</vt:i4>
      </vt:variant>
      <vt:variant>
        <vt:i4>5</vt:i4>
      </vt:variant>
      <vt:variant>
        <vt:lpwstr/>
      </vt:variant>
      <vt:variant>
        <vt:lpwstr>_Toc248043135</vt:lpwstr>
      </vt:variant>
      <vt:variant>
        <vt:i4>1245247</vt:i4>
      </vt:variant>
      <vt:variant>
        <vt:i4>208</vt:i4>
      </vt:variant>
      <vt:variant>
        <vt:i4>0</vt:i4>
      </vt:variant>
      <vt:variant>
        <vt:i4>5</vt:i4>
      </vt:variant>
      <vt:variant>
        <vt:lpwstr/>
      </vt:variant>
      <vt:variant>
        <vt:lpwstr>_Toc248043134</vt:lpwstr>
      </vt:variant>
      <vt:variant>
        <vt:i4>1245247</vt:i4>
      </vt:variant>
      <vt:variant>
        <vt:i4>202</vt:i4>
      </vt:variant>
      <vt:variant>
        <vt:i4>0</vt:i4>
      </vt:variant>
      <vt:variant>
        <vt:i4>5</vt:i4>
      </vt:variant>
      <vt:variant>
        <vt:lpwstr/>
      </vt:variant>
      <vt:variant>
        <vt:lpwstr>_Toc248043133</vt:lpwstr>
      </vt:variant>
      <vt:variant>
        <vt:i4>1245247</vt:i4>
      </vt:variant>
      <vt:variant>
        <vt:i4>196</vt:i4>
      </vt:variant>
      <vt:variant>
        <vt:i4>0</vt:i4>
      </vt:variant>
      <vt:variant>
        <vt:i4>5</vt:i4>
      </vt:variant>
      <vt:variant>
        <vt:lpwstr/>
      </vt:variant>
      <vt:variant>
        <vt:lpwstr>_Toc248043132</vt:lpwstr>
      </vt:variant>
      <vt:variant>
        <vt:i4>1245247</vt:i4>
      </vt:variant>
      <vt:variant>
        <vt:i4>190</vt:i4>
      </vt:variant>
      <vt:variant>
        <vt:i4>0</vt:i4>
      </vt:variant>
      <vt:variant>
        <vt:i4>5</vt:i4>
      </vt:variant>
      <vt:variant>
        <vt:lpwstr/>
      </vt:variant>
      <vt:variant>
        <vt:lpwstr>_Toc248043131</vt:lpwstr>
      </vt:variant>
      <vt:variant>
        <vt:i4>1245247</vt:i4>
      </vt:variant>
      <vt:variant>
        <vt:i4>184</vt:i4>
      </vt:variant>
      <vt:variant>
        <vt:i4>0</vt:i4>
      </vt:variant>
      <vt:variant>
        <vt:i4>5</vt:i4>
      </vt:variant>
      <vt:variant>
        <vt:lpwstr/>
      </vt:variant>
      <vt:variant>
        <vt:lpwstr>_Toc248043130</vt:lpwstr>
      </vt:variant>
      <vt:variant>
        <vt:i4>1179711</vt:i4>
      </vt:variant>
      <vt:variant>
        <vt:i4>178</vt:i4>
      </vt:variant>
      <vt:variant>
        <vt:i4>0</vt:i4>
      </vt:variant>
      <vt:variant>
        <vt:i4>5</vt:i4>
      </vt:variant>
      <vt:variant>
        <vt:lpwstr/>
      </vt:variant>
      <vt:variant>
        <vt:lpwstr>_Toc248043129</vt:lpwstr>
      </vt:variant>
      <vt:variant>
        <vt:i4>1179711</vt:i4>
      </vt:variant>
      <vt:variant>
        <vt:i4>172</vt:i4>
      </vt:variant>
      <vt:variant>
        <vt:i4>0</vt:i4>
      </vt:variant>
      <vt:variant>
        <vt:i4>5</vt:i4>
      </vt:variant>
      <vt:variant>
        <vt:lpwstr/>
      </vt:variant>
      <vt:variant>
        <vt:lpwstr>_Toc248043128</vt:lpwstr>
      </vt:variant>
      <vt:variant>
        <vt:i4>1179711</vt:i4>
      </vt:variant>
      <vt:variant>
        <vt:i4>166</vt:i4>
      </vt:variant>
      <vt:variant>
        <vt:i4>0</vt:i4>
      </vt:variant>
      <vt:variant>
        <vt:i4>5</vt:i4>
      </vt:variant>
      <vt:variant>
        <vt:lpwstr/>
      </vt:variant>
      <vt:variant>
        <vt:lpwstr>_Toc248043127</vt:lpwstr>
      </vt:variant>
      <vt:variant>
        <vt:i4>1179711</vt:i4>
      </vt:variant>
      <vt:variant>
        <vt:i4>160</vt:i4>
      </vt:variant>
      <vt:variant>
        <vt:i4>0</vt:i4>
      </vt:variant>
      <vt:variant>
        <vt:i4>5</vt:i4>
      </vt:variant>
      <vt:variant>
        <vt:lpwstr/>
      </vt:variant>
      <vt:variant>
        <vt:lpwstr>_Toc248043126</vt:lpwstr>
      </vt:variant>
      <vt:variant>
        <vt:i4>1179711</vt:i4>
      </vt:variant>
      <vt:variant>
        <vt:i4>154</vt:i4>
      </vt:variant>
      <vt:variant>
        <vt:i4>0</vt:i4>
      </vt:variant>
      <vt:variant>
        <vt:i4>5</vt:i4>
      </vt:variant>
      <vt:variant>
        <vt:lpwstr/>
      </vt:variant>
      <vt:variant>
        <vt:lpwstr>_Toc248043125</vt:lpwstr>
      </vt:variant>
      <vt:variant>
        <vt:i4>1179711</vt:i4>
      </vt:variant>
      <vt:variant>
        <vt:i4>148</vt:i4>
      </vt:variant>
      <vt:variant>
        <vt:i4>0</vt:i4>
      </vt:variant>
      <vt:variant>
        <vt:i4>5</vt:i4>
      </vt:variant>
      <vt:variant>
        <vt:lpwstr/>
      </vt:variant>
      <vt:variant>
        <vt:lpwstr>_Toc248043124</vt:lpwstr>
      </vt:variant>
      <vt:variant>
        <vt:i4>1179711</vt:i4>
      </vt:variant>
      <vt:variant>
        <vt:i4>142</vt:i4>
      </vt:variant>
      <vt:variant>
        <vt:i4>0</vt:i4>
      </vt:variant>
      <vt:variant>
        <vt:i4>5</vt:i4>
      </vt:variant>
      <vt:variant>
        <vt:lpwstr/>
      </vt:variant>
      <vt:variant>
        <vt:lpwstr>_Toc248043123</vt:lpwstr>
      </vt:variant>
      <vt:variant>
        <vt:i4>1179711</vt:i4>
      </vt:variant>
      <vt:variant>
        <vt:i4>136</vt:i4>
      </vt:variant>
      <vt:variant>
        <vt:i4>0</vt:i4>
      </vt:variant>
      <vt:variant>
        <vt:i4>5</vt:i4>
      </vt:variant>
      <vt:variant>
        <vt:lpwstr/>
      </vt:variant>
      <vt:variant>
        <vt:lpwstr>_Toc248043122</vt:lpwstr>
      </vt:variant>
      <vt:variant>
        <vt:i4>1179711</vt:i4>
      </vt:variant>
      <vt:variant>
        <vt:i4>130</vt:i4>
      </vt:variant>
      <vt:variant>
        <vt:i4>0</vt:i4>
      </vt:variant>
      <vt:variant>
        <vt:i4>5</vt:i4>
      </vt:variant>
      <vt:variant>
        <vt:lpwstr/>
      </vt:variant>
      <vt:variant>
        <vt:lpwstr>_Toc248043121</vt:lpwstr>
      </vt:variant>
      <vt:variant>
        <vt:i4>1179711</vt:i4>
      </vt:variant>
      <vt:variant>
        <vt:i4>124</vt:i4>
      </vt:variant>
      <vt:variant>
        <vt:i4>0</vt:i4>
      </vt:variant>
      <vt:variant>
        <vt:i4>5</vt:i4>
      </vt:variant>
      <vt:variant>
        <vt:lpwstr/>
      </vt:variant>
      <vt:variant>
        <vt:lpwstr>_Toc248043120</vt:lpwstr>
      </vt:variant>
      <vt:variant>
        <vt:i4>1114175</vt:i4>
      </vt:variant>
      <vt:variant>
        <vt:i4>118</vt:i4>
      </vt:variant>
      <vt:variant>
        <vt:i4>0</vt:i4>
      </vt:variant>
      <vt:variant>
        <vt:i4>5</vt:i4>
      </vt:variant>
      <vt:variant>
        <vt:lpwstr/>
      </vt:variant>
      <vt:variant>
        <vt:lpwstr>_Toc248043119</vt:lpwstr>
      </vt:variant>
      <vt:variant>
        <vt:i4>1114175</vt:i4>
      </vt:variant>
      <vt:variant>
        <vt:i4>112</vt:i4>
      </vt:variant>
      <vt:variant>
        <vt:i4>0</vt:i4>
      </vt:variant>
      <vt:variant>
        <vt:i4>5</vt:i4>
      </vt:variant>
      <vt:variant>
        <vt:lpwstr/>
      </vt:variant>
      <vt:variant>
        <vt:lpwstr>_Toc248043118</vt:lpwstr>
      </vt:variant>
      <vt:variant>
        <vt:i4>1114175</vt:i4>
      </vt:variant>
      <vt:variant>
        <vt:i4>106</vt:i4>
      </vt:variant>
      <vt:variant>
        <vt:i4>0</vt:i4>
      </vt:variant>
      <vt:variant>
        <vt:i4>5</vt:i4>
      </vt:variant>
      <vt:variant>
        <vt:lpwstr/>
      </vt:variant>
      <vt:variant>
        <vt:lpwstr>_Toc248043117</vt:lpwstr>
      </vt:variant>
      <vt:variant>
        <vt:i4>1114175</vt:i4>
      </vt:variant>
      <vt:variant>
        <vt:i4>100</vt:i4>
      </vt:variant>
      <vt:variant>
        <vt:i4>0</vt:i4>
      </vt:variant>
      <vt:variant>
        <vt:i4>5</vt:i4>
      </vt:variant>
      <vt:variant>
        <vt:lpwstr/>
      </vt:variant>
      <vt:variant>
        <vt:lpwstr>_Toc248043116</vt:lpwstr>
      </vt:variant>
      <vt:variant>
        <vt:i4>1114175</vt:i4>
      </vt:variant>
      <vt:variant>
        <vt:i4>94</vt:i4>
      </vt:variant>
      <vt:variant>
        <vt:i4>0</vt:i4>
      </vt:variant>
      <vt:variant>
        <vt:i4>5</vt:i4>
      </vt:variant>
      <vt:variant>
        <vt:lpwstr/>
      </vt:variant>
      <vt:variant>
        <vt:lpwstr>_Toc248043115</vt:lpwstr>
      </vt:variant>
      <vt:variant>
        <vt:i4>1114175</vt:i4>
      </vt:variant>
      <vt:variant>
        <vt:i4>88</vt:i4>
      </vt:variant>
      <vt:variant>
        <vt:i4>0</vt:i4>
      </vt:variant>
      <vt:variant>
        <vt:i4>5</vt:i4>
      </vt:variant>
      <vt:variant>
        <vt:lpwstr/>
      </vt:variant>
      <vt:variant>
        <vt:lpwstr>_Toc248043114</vt:lpwstr>
      </vt:variant>
      <vt:variant>
        <vt:i4>1114175</vt:i4>
      </vt:variant>
      <vt:variant>
        <vt:i4>82</vt:i4>
      </vt:variant>
      <vt:variant>
        <vt:i4>0</vt:i4>
      </vt:variant>
      <vt:variant>
        <vt:i4>5</vt:i4>
      </vt:variant>
      <vt:variant>
        <vt:lpwstr/>
      </vt:variant>
      <vt:variant>
        <vt:lpwstr>_Toc248043113</vt:lpwstr>
      </vt:variant>
      <vt:variant>
        <vt:i4>1114175</vt:i4>
      </vt:variant>
      <vt:variant>
        <vt:i4>76</vt:i4>
      </vt:variant>
      <vt:variant>
        <vt:i4>0</vt:i4>
      </vt:variant>
      <vt:variant>
        <vt:i4>5</vt:i4>
      </vt:variant>
      <vt:variant>
        <vt:lpwstr/>
      </vt:variant>
      <vt:variant>
        <vt:lpwstr>_Toc248043112</vt:lpwstr>
      </vt:variant>
      <vt:variant>
        <vt:i4>1114175</vt:i4>
      </vt:variant>
      <vt:variant>
        <vt:i4>70</vt:i4>
      </vt:variant>
      <vt:variant>
        <vt:i4>0</vt:i4>
      </vt:variant>
      <vt:variant>
        <vt:i4>5</vt:i4>
      </vt:variant>
      <vt:variant>
        <vt:lpwstr/>
      </vt:variant>
      <vt:variant>
        <vt:lpwstr>_Toc248043111</vt:lpwstr>
      </vt:variant>
      <vt:variant>
        <vt:i4>1114175</vt:i4>
      </vt:variant>
      <vt:variant>
        <vt:i4>64</vt:i4>
      </vt:variant>
      <vt:variant>
        <vt:i4>0</vt:i4>
      </vt:variant>
      <vt:variant>
        <vt:i4>5</vt:i4>
      </vt:variant>
      <vt:variant>
        <vt:lpwstr/>
      </vt:variant>
      <vt:variant>
        <vt:lpwstr>_Toc248043110</vt:lpwstr>
      </vt:variant>
      <vt:variant>
        <vt:i4>1048639</vt:i4>
      </vt:variant>
      <vt:variant>
        <vt:i4>58</vt:i4>
      </vt:variant>
      <vt:variant>
        <vt:i4>0</vt:i4>
      </vt:variant>
      <vt:variant>
        <vt:i4>5</vt:i4>
      </vt:variant>
      <vt:variant>
        <vt:lpwstr/>
      </vt:variant>
      <vt:variant>
        <vt:lpwstr>_Toc248043109</vt:lpwstr>
      </vt:variant>
      <vt:variant>
        <vt:i4>1048639</vt:i4>
      </vt:variant>
      <vt:variant>
        <vt:i4>52</vt:i4>
      </vt:variant>
      <vt:variant>
        <vt:i4>0</vt:i4>
      </vt:variant>
      <vt:variant>
        <vt:i4>5</vt:i4>
      </vt:variant>
      <vt:variant>
        <vt:lpwstr/>
      </vt:variant>
      <vt:variant>
        <vt:lpwstr>_Toc248043108</vt:lpwstr>
      </vt:variant>
      <vt:variant>
        <vt:i4>1048639</vt:i4>
      </vt:variant>
      <vt:variant>
        <vt:i4>46</vt:i4>
      </vt:variant>
      <vt:variant>
        <vt:i4>0</vt:i4>
      </vt:variant>
      <vt:variant>
        <vt:i4>5</vt:i4>
      </vt:variant>
      <vt:variant>
        <vt:lpwstr/>
      </vt:variant>
      <vt:variant>
        <vt:lpwstr>_Toc248043107</vt:lpwstr>
      </vt:variant>
      <vt:variant>
        <vt:i4>1048639</vt:i4>
      </vt:variant>
      <vt:variant>
        <vt:i4>40</vt:i4>
      </vt:variant>
      <vt:variant>
        <vt:i4>0</vt:i4>
      </vt:variant>
      <vt:variant>
        <vt:i4>5</vt:i4>
      </vt:variant>
      <vt:variant>
        <vt:lpwstr/>
      </vt:variant>
      <vt:variant>
        <vt:lpwstr>_Toc248043106</vt:lpwstr>
      </vt:variant>
      <vt:variant>
        <vt:i4>1048639</vt:i4>
      </vt:variant>
      <vt:variant>
        <vt:i4>34</vt:i4>
      </vt:variant>
      <vt:variant>
        <vt:i4>0</vt:i4>
      </vt:variant>
      <vt:variant>
        <vt:i4>5</vt:i4>
      </vt:variant>
      <vt:variant>
        <vt:lpwstr/>
      </vt:variant>
      <vt:variant>
        <vt:lpwstr>_Toc248043105</vt:lpwstr>
      </vt:variant>
      <vt:variant>
        <vt:i4>1048639</vt:i4>
      </vt:variant>
      <vt:variant>
        <vt:i4>28</vt:i4>
      </vt:variant>
      <vt:variant>
        <vt:i4>0</vt:i4>
      </vt:variant>
      <vt:variant>
        <vt:i4>5</vt:i4>
      </vt:variant>
      <vt:variant>
        <vt:lpwstr/>
      </vt:variant>
      <vt:variant>
        <vt:lpwstr>_Toc248043104</vt:lpwstr>
      </vt:variant>
      <vt:variant>
        <vt:i4>1048639</vt:i4>
      </vt:variant>
      <vt:variant>
        <vt:i4>22</vt:i4>
      </vt:variant>
      <vt:variant>
        <vt:i4>0</vt:i4>
      </vt:variant>
      <vt:variant>
        <vt:i4>5</vt:i4>
      </vt:variant>
      <vt:variant>
        <vt:lpwstr/>
      </vt:variant>
      <vt:variant>
        <vt:lpwstr>_Toc248043103</vt:lpwstr>
      </vt:variant>
      <vt:variant>
        <vt:i4>1048639</vt:i4>
      </vt:variant>
      <vt:variant>
        <vt:i4>16</vt:i4>
      </vt:variant>
      <vt:variant>
        <vt:i4>0</vt:i4>
      </vt:variant>
      <vt:variant>
        <vt:i4>5</vt:i4>
      </vt:variant>
      <vt:variant>
        <vt:lpwstr/>
      </vt:variant>
      <vt:variant>
        <vt:lpwstr>_Toc248043102</vt:lpwstr>
      </vt:variant>
      <vt:variant>
        <vt:i4>1048639</vt:i4>
      </vt:variant>
      <vt:variant>
        <vt:i4>10</vt:i4>
      </vt:variant>
      <vt:variant>
        <vt:i4>0</vt:i4>
      </vt:variant>
      <vt:variant>
        <vt:i4>5</vt:i4>
      </vt:variant>
      <vt:variant>
        <vt:lpwstr/>
      </vt:variant>
      <vt:variant>
        <vt:lpwstr>_Toc248043101</vt:lpwstr>
      </vt:variant>
      <vt:variant>
        <vt:i4>1048639</vt:i4>
      </vt:variant>
      <vt:variant>
        <vt:i4>4</vt:i4>
      </vt:variant>
      <vt:variant>
        <vt:i4>0</vt:i4>
      </vt:variant>
      <vt:variant>
        <vt:i4>5</vt:i4>
      </vt:variant>
      <vt:variant>
        <vt:lpwstr/>
      </vt:variant>
      <vt:variant>
        <vt:lpwstr>_Toc248043100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2009-12-09T14:31:00Z</cp:lastPrinted>
  <dcterms:created xsi:type="dcterms:W3CDTF">2013-06-19T13:14:00Z</dcterms:created>
  <dcterms:modified xsi:type="dcterms:W3CDTF">2013-06-19T13:14:00Z</dcterms:modified>
</cp:coreProperties>
</file>